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4B3D" w14:textId="2585238F" w:rsidR="0064357D" w:rsidRPr="00650F8B" w:rsidRDefault="00F73C91">
      <w:pPr>
        <w:rPr>
          <w:rFonts w:ascii="Times New Roman" w:hAnsi="Times New Roman" w:cs="Times New Roman"/>
          <w:b/>
          <w:sz w:val="24"/>
          <w:szCs w:val="24"/>
          <w:rPrChange w:id="0" w:author="Šimková Kristína" w:date="2017-05-31T15:48:00Z">
            <w:rPr>
              <w:b/>
              <w:sz w:val="24"/>
              <w:szCs w:val="24"/>
            </w:rPr>
          </w:rPrChange>
        </w:rPr>
      </w:pPr>
      <w:r w:rsidRPr="00650F8B">
        <w:rPr>
          <w:rFonts w:ascii="Times New Roman" w:hAnsi="Times New Roman" w:cs="Times New Roman"/>
          <w:b/>
          <w:sz w:val="24"/>
          <w:szCs w:val="24"/>
          <w:rPrChange w:id="1" w:author="Šimková Kristína" w:date="2017-05-31T15:48:00Z">
            <w:rPr>
              <w:b/>
              <w:sz w:val="24"/>
              <w:szCs w:val="24"/>
            </w:rPr>
          </w:rPrChange>
        </w:rPr>
        <w:t>Príloha č.</w:t>
      </w:r>
      <w:ins w:id="2" w:author="Šimková Kristína" w:date="2017-05-31T15:48:00Z">
        <w:r w:rsidR="00F33A4D" w:rsidRPr="00650F8B">
          <w:rPr>
            <w:rFonts w:ascii="Times New Roman" w:hAnsi="Times New Roman" w:cs="Times New Roman"/>
            <w:b/>
            <w:sz w:val="24"/>
            <w:szCs w:val="24"/>
            <w:rPrChange w:id="3" w:author="Šimková Kristína" w:date="2017-05-31T15:48:00Z">
              <w:rPr>
                <w:b/>
                <w:sz w:val="24"/>
                <w:szCs w:val="24"/>
              </w:rPr>
            </w:rPrChange>
          </w:rPr>
          <w:t xml:space="preserve"> </w:t>
        </w:r>
      </w:ins>
      <w:r w:rsidRPr="00650F8B">
        <w:rPr>
          <w:rFonts w:ascii="Times New Roman" w:hAnsi="Times New Roman" w:cs="Times New Roman"/>
          <w:b/>
          <w:sz w:val="24"/>
          <w:szCs w:val="24"/>
          <w:rPrChange w:id="4" w:author="Šimková Kristína" w:date="2017-05-31T15:48:00Z">
            <w:rPr>
              <w:b/>
              <w:sz w:val="24"/>
              <w:szCs w:val="24"/>
            </w:rPr>
          </w:rPrChange>
        </w:rPr>
        <w:t>1</w:t>
      </w:r>
      <w:r w:rsidR="00D5666F" w:rsidRPr="00650F8B">
        <w:rPr>
          <w:rFonts w:ascii="Times New Roman" w:hAnsi="Times New Roman" w:cs="Times New Roman"/>
          <w:b/>
          <w:sz w:val="24"/>
          <w:szCs w:val="24"/>
          <w:rPrChange w:id="5" w:author="Šimková Kristína" w:date="2017-05-31T15:48:00Z">
            <w:rPr>
              <w:b/>
              <w:sz w:val="24"/>
              <w:szCs w:val="24"/>
            </w:rPr>
          </w:rPrChange>
        </w:rPr>
        <w:t xml:space="preserve"> MP č.</w:t>
      </w:r>
      <w:ins w:id="6" w:author="Šimková Kristína" w:date="2017-05-31T15:50:00Z">
        <w:r w:rsidR="00650F8B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bookmarkStart w:id="7" w:name="_GoBack"/>
      <w:bookmarkEnd w:id="7"/>
      <w:r w:rsidR="00D5666F" w:rsidRPr="00650F8B">
        <w:rPr>
          <w:rFonts w:ascii="Times New Roman" w:hAnsi="Times New Roman" w:cs="Times New Roman"/>
          <w:b/>
          <w:sz w:val="24"/>
          <w:szCs w:val="24"/>
          <w:rPrChange w:id="8" w:author="Šimková Kristína" w:date="2017-05-31T15:48:00Z">
            <w:rPr>
              <w:b/>
              <w:sz w:val="24"/>
              <w:szCs w:val="24"/>
            </w:rPr>
          </w:rPrChange>
        </w:rPr>
        <w:t>22</w:t>
      </w:r>
      <w:r w:rsidR="00BB4A66" w:rsidRPr="00650F8B">
        <w:rPr>
          <w:rFonts w:ascii="Times New Roman" w:hAnsi="Times New Roman" w:cs="Times New Roman"/>
          <w:b/>
          <w:sz w:val="24"/>
          <w:szCs w:val="24"/>
          <w:rPrChange w:id="9" w:author="Šimková Kristína" w:date="2017-05-31T15:48:00Z">
            <w:rPr>
              <w:b/>
              <w:sz w:val="24"/>
              <w:szCs w:val="24"/>
            </w:rPr>
          </w:rPrChange>
        </w:rPr>
        <w:t xml:space="preserve"> </w:t>
      </w:r>
      <w:r w:rsidRPr="00650F8B">
        <w:rPr>
          <w:rFonts w:ascii="Times New Roman" w:hAnsi="Times New Roman" w:cs="Times New Roman"/>
          <w:b/>
          <w:sz w:val="24"/>
          <w:szCs w:val="24"/>
          <w:rPrChange w:id="10" w:author="Šimková Kristína" w:date="2017-05-31T15:48:00Z">
            <w:rPr>
              <w:b/>
              <w:sz w:val="24"/>
              <w:szCs w:val="24"/>
            </w:rPr>
          </w:rPrChange>
        </w:rPr>
        <w:t>– Prehľad neštandardizovaných pozícií AK EŠI</w:t>
      </w:r>
      <w:r w:rsidR="003B2328" w:rsidRPr="00650F8B">
        <w:rPr>
          <w:rFonts w:ascii="Times New Roman" w:hAnsi="Times New Roman" w:cs="Times New Roman"/>
          <w:b/>
          <w:sz w:val="24"/>
          <w:szCs w:val="24"/>
          <w:rPrChange w:id="11" w:author="Šimková Kristína" w:date="2017-05-31T15:48:00Z">
            <w:rPr>
              <w:b/>
              <w:sz w:val="24"/>
              <w:szCs w:val="24"/>
            </w:rPr>
          </w:rPrChange>
        </w:rPr>
        <w:t>F</w:t>
      </w:r>
    </w:p>
    <w:tbl>
      <w:tblPr>
        <w:tblStyle w:val="Mriekatabuky"/>
        <w:tblW w:w="87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2127"/>
        <w:gridCol w:w="4111"/>
      </w:tblGrid>
      <w:tr w:rsidR="00F73C91" w:rsidRPr="00650F8B" w14:paraId="55B2E998" w14:textId="77777777" w:rsidTr="00F73C91">
        <w:tc>
          <w:tcPr>
            <w:tcW w:w="1560" w:type="dxa"/>
            <w:shd w:val="clear" w:color="auto" w:fill="C4BC96" w:themeFill="background2" w:themeFillShade="BF"/>
          </w:tcPr>
          <w:p w14:paraId="59A820E6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Názov subjektu</w:t>
            </w:r>
          </w:p>
        </w:tc>
        <w:tc>
          <w:tcPr>
            <w:tcW w:w="992" w:type="dxa"/>
            <w:shd w:val="clear" w:color="auto" w:fill="C4BC96" w:themeFill="background2" w:themeFillShade="BF"/>
          </w:tcPr>
          <w:p w14:paraId="22030B2C" w14:textId="77777777" w:rsidR="00F73C91" w:rsidRPr="00650F8B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Skratka </w:t>
            </w:r>
          </w:p>
        </w:tc>
        <w:tc>
          <w:tcPr>
            <w:tcW w:w="2127" w:type="dxa"/>
            <w:shd w:val="clear" w:color="auto" w:fill="C4BC96" w:themeFill="background2" w:themeFillShade="BF"/>
          </w:tcPr>
          <w:p w14:paraId="69D06056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Názov OP/ útvaru</w:t>
            </w:r>
          </w:p>
        </w:tc>
        <w:tc>
          <w:tcPr>
            <w:tcW w:w="4111" w:type="dxa"/>
            <w:shd w:val="clear" w:color="auto" w:fill="C4BC96" w:themeFill="background2" w:themeFillShade="BF"/>
          </w:tcPr>
          <w:p w14:paraId="7A0CBCC6" w14:textId="77777777" w:rsidR="00F73C91" w:rsidRPr="00650F8B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Názov pracovnej pozície</w:t>
            </w:r>
          </w:p>
        </w:tc>
      </w:tr>
      <w:tr w:rsidR="0028112D" w:rsidRPr="00650F8B" w14:paraId="1485A7E0" w14:textId="77777777" w:rsidTr="00F30332">
        <w:tc>
          <w:tcPr>
            <w:tcW w:w="1560" w:type="dxa"/>
            <w:vMerge w:val="restart"/>
            <w:vAlign w:val="center"/>
          </w:tcPr>
          <w:p w14:paraId="0430E3ED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Úrad podpredsedu vlády pre investície a informatizáciu </w:t>
            </w:r>
          </w:p>
          <w:p w14:paraId="457A91BD" w14:textId="49AD3909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2A4ABA6" w14:textId="1571D95A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ÚPPVII (útvary plniace úlohy CKO)</w:t>
            </w:r>
          </w:p>
          <w:p w14:paraId="7A8F1AA6" w14:textId="4BAC0552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EFE46D1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CKO</w:t>
            </w:r>
          </w:p>
        </w:tc>
        <w:tc>
          <w:tcPr>
            <w:tcW w:w="4111" w:type="dxa"/>
            <w:shd w:val="clear" w:color="auto" w:fill="auto"/>
          </w:tcPr>
          <w:p w14:paraId="5BEFAB26" w14:textId="77777777" w:rsidR="0028112D" w:rsidRPr="00650F8B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Generálny manažér CKO – generálny riaditeľ sekcie</w:t>
            </w:r>
          </w:p>
        </w:tc>
      </w:tr>
      <w:tr w:rsidR="0028112D" w:rsidRPr="00650F8B" w14:paraId="70CA7038" w14:textId="77777777" w:rsidTr="00F30332">
        <w:tc>
          <w:tcPr>
            <w:tcW w:w="1560" w:type="dxa"/>
            <w:vMerge/>
            <w:vAlign w:val="center"/>
          </w:tcPr>
          <w:p w14:paraId="221EAFF2" w14:textId="77777777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BB10B78" w14:textId="61F22913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211E153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2FDE1C0" w14:textId="2154FA66" w:rsidR="0028112D" w:rsidRPr="00650F8B" w:rsidRDefault="0028112D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Asistent generálneho riaditeľa</w:t>
            </w:r>
          </w:p>
        </w:tc>
      </w:tr>
      <w:tr w:rsidR="0028112D" w:rsidRPr="00650F8B" w14:paraId="42FD0A49" w14:textId="77777777" w:rsidTr="00F30332">
        <w:tc>
          <w:tcPr>
            <w:tcW w:w="1560" w:type="dxa"/>
            <w:vMerge/>
            <w:vAlign w:val="center"/>
          </w:tcPr>
          <w:p w14:paraId="3D5E33B3" w14:textId="77777777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ECC19CA" w14:textId="6EE409F0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70617AC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monitorovania a hodnotenia</w:t>
            </w:r>
          </w:p>
        </w:tc>
        <w:tc>
          <w:tcPr>
            <w:tcW w:w="4111" w:type="dxa"/>
            <w:shd w:val="clear" w:color="auto" w:fill="auto"/>
          </w:tcPr>
          <w:p w14:paraId="6FC711A6" w14:textId="5416EC33" w:rsidR="0028112D" w:rsidRPr="00650F8B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monitorovania a hodnotenia   – riaditeľ odboru</w:t>
            </w:r>
          </w:p>
        </w:tc>
      </w:tr>
      <w:tr w:rsidR="0028112D" w:rsidRPr="00650F8B" w14:paraId="40737D98" w14:textId="77777777" w:rsidTr="00F30332">
        <w:tc>
          <w:tcPr>
            <w:tcW w:w="1560" w:type="dxa"/>
            <w:vMerge/>
            <w:vAlign w:val="center"/>
          </w:tcPr>
          <w:p w14:paraId="79D8027A" w14:textId="77777777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9A758A5" w14:textId="10BB3B20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400966D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597826E" w14:textId="77777777" w:rsidR="0028112D" w:rsidRPr="00650F8B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Asistent hlavného manažéra monitorovania a hodnotenia a hlavného manažéra ITMS</w:t>
            </w:r>
          </w:p>
        </w:tc>
      </w:tr>
      <w:tr w:rsidR="0028112D" w:rsidRPr="00650F8B" w14:paraId="77371F86" w14:textId="77777777" w:rsidTr="00F30332">
        <w:tc>
          <w:tcPr>
            <w:tcW w:w="1560" w:type="dxa"/>
            <w:vMerge/>
            <w:vAlign w:val="center"/>
          </w:tcPr>
          <w:p w14:paraId="5791D59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FD74A66" w14:textId="591D63FD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14E1155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AFBC166" w14:textId="0E7055DE" w:rsidR="0028112D" w:rsidRPr="00650F8B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monitorovania  – vedúci oddelenia</w:t>
            </w:r>
          </w:p>
        </w:tc>
      </w:tr>
      <w:tr w:rsidR="0028112D" w:rsidRPr="00650F8B" w14:paraId="3B1C00D5" w14:textId="77777777" w:rsidTr="00F30332">
        <w:tc>
          <w:tcPr>
            <w:tcW w:w="1560" w:type="dxa"/>
            <w:vMerge/>
            <w:vAlign w:val="center"/>
          </w:tcPr>
          <w:p w14:paraId="6CD59761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86A180F" w14:textId="5EC9552D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929CB39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3660008" w14:textId="069AEA5D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strategického monitorovania -vedúci oddelenia</w:t>
            </w:r>
          </w:p>
        </w:tc>
      </w:tr>
      <w:tr w:rsidR="0028112D" w:rsidRPr="00650F8B" w14:paraId="60FE77B4" w14:textId="77777777" w:rsidTr="00F30332">
        <w:tc>
          <w:tcPr>
            <w:tcW w:w="1560" w:type="dxa"/>
            <w:vMerge/>
            <w:vAlign w:val="center"/>
          </w:tcPr>
          <w:p w14:paraId="2653254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408CD39" w14:textId="79D61E3E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0B5E317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CD5CBF5" w14:textId="001D948E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hodnotenia -vedúci oddelenia</w:t>
            </w:r>
          </w:p>
        </w:tc>
      </w:tr>
      <w:tr w:rsidR="0028112D" w:rsidRPr="00650F8B" w14:paraId="03626193" w14:textId="77777777" w:rsidTr="00F30332">
        <w:tc>
          <w:tcPr>
            <w:tcW w:w="1560" w:type="dxa"/>
            <w:vMerge/>
            <w:vAlign w:val="center"/>
          </w:tcPr>
          <w:p w14:paraId="42DED675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2F2A32C" w14:textId="7DDA82F4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16AA095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29F468E" w14:textId="09D8C9DB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strategického monitorovania </w:t>
            </w:r>
          </w:p>
        </w:tc>
      </w:tr>
      <w:tr w:rsidR="0028112D" w:rsidRPr="00650F8B" w14:paraId="63D34010" w14:textId="77777777" w:rsidTr="00F30332">
        <w:tc>
          <w:tcPr>
            <w:tcW w:w="1560" w:type="dxa"/>
            <w:vMerge/>
            <w:vAlign w:val="center"/>
          </w:tcPr>
          <w:p w14:paraId="3A703629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5187D5F" w14:textId="7D08173B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78E74B6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F2043BC" w14:textId="5CC487DD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monitorovania </w:t>
            </w:r>
          </w:p>
        </w:tc>
      </w:tr>
      <w:tr w:rsidR="0028112D" w:rsidRPr="00650F8B" w14:paraId="763B7AB4" w14:textId="77777777" w:rsidTr="00F30332">
        <w:tc>
          <w:tcPr>
            <w:tcW w:w="1560" w:type="dxa"/>
            <w:vMerge/>
            <w:vAlign w:val="center"/>
          </w:tcPr>
          <w:p w14:paraId="4BC5C44A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BF006C7" w14:textId="5ACED4C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240D69C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C76021B" w14:textId="7A9CFF11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hodnotenia</w:t>
            </w:r>
          </w:p>
        </w:tc>
      </w:tr>
      <w:tr w:rsidR="0028112D" w:rsidRPr="00650F8B" w14:paraId="5AFE2103" w14:textId="77777777" w:rsidTr="00F30332">
        <w:tc>
          <w:tcPr>
            <w:tcW w:w="1560" w:type="dxa"/>
            <w:vMerge/>
            <w:vAlign w:val="center"/>
          </w:tcPr>
          <w:p w14:paraId="4324188E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CC28830" w14:textId="57ED3C03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DEF75C0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politiky súdržnosti</w:t>
            </w:r>
          </w:p>
        </w:tc>
        <w:tc>
          <w:tcPr>
            <w:tcW w:w="4111" w:type="dxa"/>
            <w:shd w:val="clear" w:color="auto" w:fill="auto"/>
          </w:tcPr>
          <w:p w14:paraId="26851833" w14:textId="73F21F44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programovania politiky súdržnosti - riaditeľ odboru</w:t>
            </w:r>
          </w:p>
        </w:tc>
      </w:tr>
      <w:tr w:rsidR="0028112D" w:rsidRPr="00650F8B" w14:paraId="02ACD5B2" w14:textId="77777777" w:rsidTr="00F30332">
        <w:tc>
          <w:tcPr>
            <w:tcW w:w="1560" w:type="dxa"/>
            <w:vMerge/>
            <w:vAlign w:val="center"/>
          </w:tcPr>
          <w:p w14:paraId="4D33D132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74EBFD8" w14:textId="0801EED3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32271A6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B6EBF47" w14:textId="2AA669B8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 manažér programovania politiky súdržnosti (pre prípravu legislatívy) -vedúci oddelenia</w:t>
            </w:r>
          </w:p>
        </w:tc>
      </w:tr>
      <w:tr w:rsidR="0028112D" w:rsidRPr="00650F8B" w14:paraId="109C96F3" w14:textId="77777777" w:rsidTr="00F30332">
        <w:tc>
          <w:tcPr>
            <w:tcW w:w="1560" w:type="dxa"/>
            <w:vMerge/>
            <w:vAlign w:val="center"/>
          </w:tcPr>
          <w:p w14:paraId="42F339EC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01E2208" w14:textId="69A6E6DA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F0C882A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ED08575" w14:textId="22CA74C6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 manažér programovania politiky súdržnosti (prestratégiu) -vedúci oddelenia</w:t>
            </w:r>
          </w:p>
        </w:tc>
      </w:tr>
      <w:tr w:rsidR="0028112D" w:rsidRPr="00650F8B" w14:paraId="608D8FEE" w14:textId="77777777" w:rsidTr="00F30332">
        <w:tc>
          <w:tcPr>
            <w:tcW w:w="1560" w:type="dxa"/>
            <w:vMerge/>
            <w:vAlign w:val="center"/>
          </w:tcPr>
          <w:p w14:paraId="6230151D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5AE9068" w14:textId="78DD7074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4E6BF79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9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34C48B1" w14:textId="4BEE8D72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programovania politiky súdržnosti (pre stratégiu) </w:t>
            </w:r>
          </w:p>
        </w:tc>
      </w:tr>
      <w:tr w:rsidR="0028112D" w:rsidRPr="00650F8B" w14:paraId="46609C9A" w14:textId="77777777" w:rsidTr="00F30332">
        <w:tc>
          <w:tcPr>
            <w:tcW w:w="1560" w:type="dxa"/>
            <w:vMerge/>
            <w:vAlign w:val="center"/>
          </w:tcPr>
          <w:p w14:paraId="4C3A6FBD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5EE09C5" w14:textId="194A235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7F99965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9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D7E6E78" w14:textId="19B52D20" w:rsidR="0028112D" w:rsidRPr="00650F8B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0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0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 programovania politiky súdržnosti (pre prípravu legislatívy) </w:t>
            </w:r>
          </w:p>
        </w:tc>
      </w:tr>
      <w:tr w:rsidR="0028112D" w:rsidRPr="00650F8B" w14:paraId="5792F58C" w14:textId="77777777" w:rsidTr="00F30332">
        <w:tc>
          <w:tcPr>
            <w:tcW w:w="1560" w:type="dxa"/>
            <w:vMerge/>
            <w:vAlign w:val="center"/>
          </w:tcPr>
          <w:p w14:paraId="0013F928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0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6EDB45D" w14:textId="08FD7F94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0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82D1E0A" w14:textId="5690EEE1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0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0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Odbor metodiky a koordinácie projektov </w:t>
            </w:r>
          </w:p>
          <w:p w14:paraId="65E63FB2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0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D26763E" w14:textId="112907CE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0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0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programovania -riaditeľ</w:t>
            </w:r>
          </w:p>
        </w:tc>
      </w:tr>
      <w:tr w:rsidR="0028112D" w:rsidRPr="00650F8B" w14:paraId="4218C01A" w14:textId="77777777" w:rsidTr="00F30332">
        <w:tc>
          <w:tcPr>
            <w:tcW w:w="1560" w:type="dxa"/>
            <w:vMerge/>
            <w:vAlign w:val="center"/>
          </w:tcPr>
          <w:p w14:paraId="393A3484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0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C5A5598" w14:textId="63FE98D6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1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0925CBF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1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9FCCB87" w14:textId="6E1D2A0C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1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Asistent riaditeľa</w:t>
            </w:r>
          </w:p>
        </w:tc>
      </w:tr>
      <w:tr w:rsidR="0028112D" w:rsidRPr="00650F8B" w14:paraId="3DE4111F" w14:textId="77777777" w:rsidTr="00F30332">
        <w:tc>
          <w:tcPr>
            <w:tcW w:w="1560" w:type="dxa"/>
            <w:vMerge/>
            <w:vAlign w:val="center"/>
          </w:tcPr>
          <w:p w14:paraId="6D1544D5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87ACC4B" w14:textId="19A86AC8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9FC47C3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1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E5A00F8" w14:textId="6FE301BF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1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1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Riadiaci manažér programovania metodiky </w:t>
            </w:r>
          </w:p>
        </w:tc>
      </w:tr>
      <w:tr w:rsidR="0028112D" w:rsidRPr="00650F8B" w14:paraId="2C5D86B1" w14:textId="77777777" w:rsidTr="00F30332">
        <w:tc>
          <w:tcPr>
            <w:tcW w:w="1560" w:type="dxa"/>
            <w:vMerge/>
            <w:vAlign w:val="center"/>
          </w:tcPr>
          <w:p w14:paraId="4170A64B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F7CE349" w14:textId="791BFAC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2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5282B07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2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1079EA2" w14:textId="72C6F219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2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2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programovania metodiky </w:t>
            </w:r>
          </w:p>
        </w:tc>
      </w:tr>
      <w:tr w:rsidR="0028112D" w:rsidRPr="00650F8B" w14:paraId="1C29A2DF" w14:textId="77777777" w:rsidTr="00F30332">
        <w:tc>
          <w:tcPr>
            <w:tcW w:w="1560" w:type="dxa"/>
            <w:vMerge/>
            <w:vAlign w:val="center"/>
          </w:tcPr>
          <w:p w14:paraId="6F85BFCC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2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AC2FAD9" w14:textId="1540BC55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2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51E250F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2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0807C34" w14:textId="554290B5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2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Riadiaci manažér programovania koordinácie subjektov </w:t>
            </w:r>
          </w:p>
        </w:tc>
      </w:tr>
      <w:tr w:rsidR="0028112D" w:rsidRPr="00650F8B" w14:paraId="55F18C6F" w14:textId="77777777" w:rsidTr="00F30332">
        <w:tc>
          <w:tcPr>
            <w:tcW w:w="1560" w:type="dxa"/>
            <w:vMerge/>
            <w:vAlign w:val="center"/>
          </w:tcPr>
          <w:p w14:paraId="7C459A6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2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BACD8EE" w14:textId="416FE233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10AD1BF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3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71D311B" w14:textId="75B651AF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3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3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programovania koordinácie subjektov </w:t>
            </w:r>
          </w:p>
        </w:tc>
      </w:tr>
      <w:tr w:rsidR="0028112D" w:rsidRPr="00650F8B" w14:paraId="7C35F170" w14:textId="77777777" w:rsidTr="00F30332">
        <w:tc>
          <w:tcPr>
            <w:tcW w:w="1560" w:type="dxa"/>
            <w:vMerge/>
            <w:vAlign w:val="center"/>
          </w:tcPr>
          <w:p w14:paraId="16226B02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3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ACAA716" w14:textId="721E795A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3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B78AFB6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3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3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ITMS</w:t>
            </w:r>
          </w:p>
        </w:tc>
        <w:tc>
          <w:tcPr>
            <w:tcW w:w="4111" w:type="dxa"/>
            <w:shd w:val="clear" w:color="auto" w:fill="auto"/>
          </w:tcPr>
          <w:p w14:paraId="0FF9C637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3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3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ITMS – riaditeľ odboru</w:t>
            </w:r>
          </w:p>
        </w:tc>
      </w:tr>
      <w:tr w:rsidR="0028112D" w:rsidRPr="00650F8B" w14:paraId="68531A45" w14:textId="77777777" w:rsidTr="00F30332">
        <w:tc>
          <w:tcPr>
            <w:tcW w:w="1560" w:type="dxa"/>
            <w:vMerge/>
            <w:vAlign w:val="center"/>
          </w:tcPr>
          <w:p w14:paraId="5F5F9D32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568A6A6" w14:textId="26EFFA3C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4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ACDF14B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4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9AE8C8E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4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4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vývoja ITMS</w:t>
            </w:r>
          </w:p>
        </w:tc>
      </w:tr>
      <w:tr w:rsidR="0028112D" w:rsidRPr="00650F8B" w14:paraId="332D3DE5" w14:textId="77777777" w:rsidTr="00F30332">
        <w:tc>
          <w:tcPr>
            <w:tcW w:w="1560" w:type="dxa"/>
            <w:vMerge/>
            <w:vAlign w:val="center"/>
          </w:tcPr>
          <w:p w14:paraId="56C38C7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4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14F405D" w14:textId="31D86C6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4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864F4CC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4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40FF4C0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4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4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vývoja ITMS</w:t>
            </w:r>
          </w:p>
        </w:tc>
      </w:tr>
      <w:tr w:rsidR="0028112D" w:rsidRPr="00650F8B" w14:paraId="452C8EE9" w14:textId="77777777" w:rsidTr="00F30332">
        <w:tc>
          <w:tcPr>
            <w:tcW w:w="1560" w:type="dxa"/>
            <w:vMerge/>
            <w:vAlign w:val="center"/>
          </w:tcPr>
          <w:p w14:paraId="377F832F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5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306A9BF" w14:textId="1E36CDBD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5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1AAB625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5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D1A4DEF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5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5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podporných čínností ITMS</w:t>
            </w:r>
          </w:p>
        </w:tc>
      </w:tr>
      <w:tr w:rsidR="0028112D" w:rsidRPr="00650F8B" w14:paraId="61977996" w14:textId="77777777" w:rsidTr="00F30332">
        <w:tc>
          <w:tcPr>
            <w:tcW w:w="1560" w:type="dxa"/>
            <w:vMerge/>
            <w:vAlign w:val="center"/>
          </w:tcPr>
          <w:p w14:paraId="3DAC835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5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9CD17EC" w14:textId="4DD9F583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5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C1B9101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5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89685CB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5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podporných čínností ITMS</w:t>
            </w:r>
          </w:p>
        </w:tc>
      </w:tr>
      <w:tr w:rsidR="0028112D" w:rsidRPr="00650F8B" w14:paraId="06A840F4" w14:textId="77777777" w:rsidTr="00F30332">
        <w:tc>
          <w:tcPr>
            <w:tcW w:w="1560" w:type="dxa"/>
            <w:vMerge/>
            <w:vAlign w:val="center"/>
          </w:tcPr>
          <w:p w14:paraId="6149233E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6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37E72F5" w14:textId="14A03620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50D1E0F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6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347056E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6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koordinácie pre správu a prevádzku ITMS</w:t>
            </w:r>
          </w:p>
        </w:tc>
      </w:tr>
      <w:tr w:rsidR="0028112D" w:rsidRPr="00650F8B" w14:paraId="7FD556DC" w14:textId="77777777" w:rsidTr="00F30332">
        <w:tc>
          <w:tcPr>
            <w:tcW w:w="1560" w:type="dxa"/>
            <w:vMerge/>
            <w:vAlign w:val="center"/>
          </w:tcPr>
          <w:p w14:paraId="40443B35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6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E71B8AB" w14:textId="2BD9093D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6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BC67C84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6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8A3D2A8" w14:textId="77777777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6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6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koordinácie pre správu a prevádzku ITMS</w:t>
            </w:r>
          </w:p>
        </w:tc>
      </w:tr>
      <w:tr w:rsidR="0028112D" w:rsidRPr="00650F8B" w14:paraId="1A5B2061" w14:textId="77777777" w:rsidTr="00F30332">
        <w:tc>
          <w:tcPr>
            <w:tcW w:w="1560" w:type="dxa"/>
            <w:vMerge/>
            <w:vAlign w:val="center"/>
          </w:tcPr>
          <w:p w14:paraId="7C783D6A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7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867C65E" w14:textId="62449796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7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031D7EC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7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7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Odbor riadenia programov  </w:t>
            </w:r>
          </w:p>
        </w:tc>
        <w:tc>
          <w:tcPr>
            <w:tcW w:w="4111" w:type="dxa"/>
            <w:shd w:val="clear" w:color="auto" w:fill="auto"/>
          </w:tcPr>
          <w:p w14:paraId="33352F0F" w14:textId="6E688FEC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7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7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riadenia programov -riaditeľ odboru</w:t>
            </w:r>
          </w:p>
        </w:tc>
      </w:tr>
      <w:tr w:rsidR="0028112D" w:rsidRPr="00650F8B" w14:paraId="2512BF64" w14:textId="77777777" w:rsidTr="00F30332">
        <w:tc>
          <w:tcPr>
            <w:tcW w:w="1560" w:type="dxa"/>
            <w:vMerge/>
            <w:vAlign w:val="center"/>
          </w:tcPr>
          <w:p w14:paraId="7E5A1E2D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7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697305C" w14:textId="37EC4685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7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12718CF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7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3EF7971" w14:textId="38BB0149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7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8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 manažér hodnotenia zámerov a výziev-vedúci oddelenia</w:t>
            </w:r>
          </w:p>
        </w:tc>
      </w:tr>
      <w:tr w:rsidR="0028112D" w:rsidRPr="00650F8B" w14:paraId="063F22AC" w14:textId="77777777" w:rsidTr="00F30332">
        <w:tc>
          <w:tcPr>
            <w:tcW w:w="1560" w:type="dxa"/>
            <w:vMerge/>
            <w:vAlign w:val="center"/>
          </w:tcPr>
          <w:p w14:paraId="7601A38D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8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8110AEB" w14:textId="21F2ADC8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8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0DC9E62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8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AB4D43D" w14:textId="792D1B4B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8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8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hodnotenia zámerov a výziev </w:t>
            </w:r>
          </w:p>
        </w:tc>
      </w:tr>
      <w:tr w:rsidR="0028112D" w:rsidRPr="00650F8B" w14:paraId="1BF39996" w14:textId="77777777" w:rsidTr="00F30332">
        <w:tc>
          <w:tcPr>
            <w:tcW w:w="1560" w:type="dxa"/>
            <w:vMerge/>
            <w:vAlign w:val="center"/>
          </w:tcPr>
          <w:p w14:paraId="5539B572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8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FB65714" w14:textId="1B31814A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8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13747E5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8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0CE0DC9" w14:textId="1FB2C7CA" w:rsidR="0028112D" w:rsidRPr="00650F8B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8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9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riadiaci manažér krízového riadenia OP -vedúci oddelenia</w:t>
            </w:r>
          </w:p>
        </w:tc>
      </w:tr>
      <w:tr w:rsidR="0028112D" w:rsidRPr="00650F8B" w14:paraId="40F6E9E2" w14:textId="77777777" w:rsidTr="00F30332">
        <w:tc>
          <w:tcPr>
            <w:tcW w:w="1560" w:type="dxa"/>
            <w:vMerge/>
            <w:vAlign w:val="center"/>
          </w:tcPr>
          <w:p w14:paraId="347C2F5B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9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0809A09" w14:textId="194CDB0D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9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0A21348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9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4CA539F" w14:textId="28A74FA0" w:rsidR="0028112D" w:rsidRPr="00650F8B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9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19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krízového riadenia OP </w:t>
            </w:r>
          </w:p>
        </w:tc>
      </w:tr>
      <w:tr w:rsidR="0028112D" w:rsidRPr="00650F8B" w14:paraId="283ED076" w14:textId="77777777" w:rsidTr="00F30332">
        <w:tc>
          <w:tcPr>
            <w:tcW w:w="1560" w:type="dxa"/>
            <w:vMerge/>
            <w:vAlign w:val="center"/>
          </w:tcPr>
          <w:p w14:paraId="14F515AA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9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B5270F4" w14:textId="46570F5C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1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4C3F576" w14:textId="35A66C4A" w:rsidR="0028112D" w:rsidRPr="00650F8B" w:rsidRDefault="0028112D" w:rsidP="001949A2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9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19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Odbor koordinácie projektov EŠIF </w:t>
            </w:r>
          </w:p>
        </w:tc>
        <w:tc>
          <w:tcPr>
            <w:tcW w:w="4111" w:type="dxa"/>
            <w:shd w:val="clear" w:color="auto" w:fill="auto"/>
          </w:tcPr>
          <w:p w14:paraId="1CACB23F" w14:textId="4C953171" w:rsidR="0028112D" w:rsidRPr="00650F8B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0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0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Hlavný manažér koordinácie projektov EŠIF </w:t>
            </w:r>
          </w:p>
        </w:tc>
      </w:tr>
      <w:tr w:rsidR="0028112D" w:rsidRPr="00650F8B" w14:paraId="0A729E90" w14:textId="77777777" w:rsidTr="00F30332">
        <w:tc>
          <w:tcPr>
            <w:tcW w:w="1560" w:type="dxa"/>
            <w:vMerge/>
            <w:vAlign w:val="center"/>
          </w:tcPr>
          <w:p w14:paraId="06AA1793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0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595D1D5" w14:textId="23BC3781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0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F9FB117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0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C59C1F5" w14:textId="37544E3E" w:rsidR="0028112D" w:rsidRPr="00650F8B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0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0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koordinácie projektov EŠIF</w:t>
            </w:r>
          </w:p>
        </w:tc>
      </w:tr>
      <w:tr w:rsidR="0028112D" w:rsidRPr="00650F8B" w14:paraId="10843510" w14:textId="77777777" w:rsidTr="00F30332">
        <w:tc>
          <w:tcPr>
            <w:tcW w:w="1560" w:type="dxa"/>
            <w:vMerge/>
            <w:vAlign w:val="center"/>
          </w:tcPr>
          <w:p w14:paraId="5F503989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0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04321C6" w14:textId="1550FEEB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0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A737774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0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1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verejného obstarávania</w:t>
            </w:r>
          </w:p>
        </w:tc>
        <w:tc>
          <w:tcPr>
            <w:tcW w:w="4111" w:type="dxa"/>
            <w:shd w:val="clear" w:color="auto" w:fill="auto"/>
          </w:tcPr>
          <w:p w14:paraId="6ABA84C4" w14:textId="77777777" w:rsidR="0028112D" w:rsidRPr="00650F8B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1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Hlavný manažér verejného obstarávania</w:t>
            </w:r>
          </w:p>
        </w:tc>
      </w:tr>
      <w:tr w:rsidR="0028112D" w:rsidRPr="00650F8B" w14:paraId="6405B353" w14:textId="77777777" w:rsidTr="00F30332">
        <w:tc>
          <w:tcPr>
            <w:tcW w:w="1560" w:type="dxa"/>
            <w:vMerge/>
            <w:vAlign w:val="center"/>
          </w:tcPr>
          <w:p w14:paraId="7DC8A438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1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C804BD0" w14:textId="6759DEE3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0E93A82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1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E768629" w14:textId="77777777" w:rsidR="0028112D" w:rsidRPr="00650F8B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1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1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verejného obstarávania</w:t>
            </w:r>
          </w:p>
        </w:tc>
      </w:tr>
      <w:tr w:rsidR="0028112D" w:rsidRPr="00650F8B" w14:paraId="286605D0" w14:textId="77777777" w:rsidTr="00F30332">
        <w:tc>
          <w:tcPr>
            <w:tcW w:w="1560" w:type="dxa"/>
            <w:vMerge/>
            <w:vAlign w:val="center"/>
          </w:tcPr>
          <w:p w14:paraId="5343B3E9" w14:textId="77777777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1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3485EDE" w14:textId="32DC94C2" w:rsidR="0028112D" w:rsidRPr="00650F8B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Align w:val="center"/>
          </w:tcPr>
          <w:p w14:paraId="0A6C0D1E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2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2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prierezových aktivít</w:t>
            </w:r>
          </w:p>
        </w:tc>
        <w:tc>
          <w:tcPr>
            <w:tcW w:w="4111" w:type="dxa"/>
            <w:shd w:val="clear" w:color="auto" w:fill="auto"/>
          </w:tcPr>
          <w:p w14:paraId="6E4000A7" w14:textId="60996BA2" w:rsidR="0028112D" w:rsidRPr="00650F8B" w:rsidRDefault="0028112D" w:rsidP="0062656C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2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2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Gestor horizontálneho princípu UR</w:t>
            </w:r>
          </w:p>
        </w:tc>
      </w:tr>
      <w:tr w:rsidR="0028112D" w:rsidRPr="00650F8B" w14:paraId="4EC0FBC5" w14:textId="77777777" w:rsidTr="00F73C91">
        <w:tc>
          <w:tcPr>
            <w:tcW w:w="1560" w:type="dxa"/>
            <w:vMerge/>
            <w:vAlign w:val="center"/>
          </w:tcPr>
          <w:p w14:paraId="1656ACCD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2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62FEE05" w14:textId="48EF8DBF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2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2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ÚPPVII</w:t>
            </w:r>
          </w:p>
        </w:tc>
        <w:tc>
          <w:tcPr>
            <w:tcW w:w="2127" w:type="dxa"/>
            <w:vAlign w:val="center"/>
          </w:tcPr>
          <w:p w14:paraId="47CAFC79" w14:textId="51A051A5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2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Sekcia riadenia investícií/odbor strategického plánovania</w:t>
            </w:r>
          </w:p>
        </w:tc>
        <w:tc>
          <w:tcPr>
            <w:tcW w:w="4111" w:type="dxa"/>
            <w:shd w:val="clear" w:color="auto" w:fill="auto"/>
          </w:tcPr>
          <w:p w14:paraId="514492CF" w14:textId="7ED10337" w:rsidR="0028112D" w:rsidRPr="00650F8B" w:rsidRDefault="0028112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2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3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strategické plánovanie</w:t>
            </w:r>
          </w:p>
        </w:tc>
      </w:tr>
      <w:tr w:rsidR="0028112D" w:rsidRPr="00650F8B" w14:paraId="13C061E0" w14:textId="77777777" w:rsidTr="00F73C91">
        <w:tc>
          <w:tcPr>
            <w:tcW w:w="1560" w:type="dxa"/>
            <w:vMerge/>
            <w:vAlign w:val="center"/>
          </w:tcPr>
          <w:p w14:paraId="5C8795F9" w14:textId="77777777" w:rsidR="0028112D" w:rsidRPr="00650F8B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8915064" w14:textId="77777777" w:rsidR="0028112D" w:rsidRPr="00650F8B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Align w:val="center"/>
          </w:tcPr>
          <w:p w14:paraId="59C5EB7C" w14:textId="6E5B1E4C" w:rsidR="0028112D" w:rsidRPr="00650F8B" w:rsidRDefault="0028112D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3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3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riadenia investícií/odbor finančných nástrojov</w:t>
            </w:r>
          </w:p>
        </w:tc>
        <w:tc>
          <w:tcPr>
            <w:tcW w:w="4111" w:type="dxa"/>
            <w:shd w:val="clear" w:color="auto" w:fill="auto"/>
          </w:tcPr>
          <w:p w14:paraId="18E7E81D" w14:textId="38A649BD" w:rsidR="0028112D" w:rsidRPr="00650F8B" w:rsidRDefault="0028112D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3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3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finančných nástrojov </w:t>
            </w:r>
          </w:p>
        </w:tc>
      </w:tr>
      <w:tr w:rsidR="00D5666F" w:rsidRPr="00650F8B" w14:paraId="0BF4B3A9" w14:textId="77777777" w:rsidTr="00F73C91">
        <w:tc>
          <w:tcPr>
            <w:tcW w:w="1560" w:type="dxa"/>
            <w:vMerge w:val="restart"/>
            <w:vAlign w:val="center"/>
          </w:tcPr>
          <w:p w14:paraId="6CF9D08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Úrad vlády SR</w:t>
            </w:r>
          </w:p>
        </w:tc>
        <w:tc>
          <w:tcPr>
            <w:tcW w:w="992" w:type="dxa"/>
            <w:vMerge w:val="restart"/>
            <w:vAlign w:val="center"/>
          </w:tcPr>
          <w:p w14:paraId="46C2C92D" w14:textId="77777777" w:rsidR="00F73C91" w:rsidRPr="00650F8B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ÚV SR</w:t>
            </w:r>
          </w:p>
        </w:tc>
        <w:tc>
          <w:tcPr>
            <w:tcW w:w="2127" w:type="dxa"/>
            <w:vMerge w:val="restart"/>
            <w:vAlign w:val="center"/>
          </w:tcPr>
          <w:p w14:paraId="39ACAB46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4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4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Program spolupráce Dunajský nadnárodný program </w:t>
            </w:r>
          </w:p>
          <w:p w14:paraId="303373C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4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4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spolupráce Stredná Európa 2014 - 2020</w:t>
            </w:r>
          </w:p>
        </w:tc>
        <w:tc>
          <w:tcPr>
            <w:tcW w:w="4111" w:type="dxa"/>
            <w:shd w:val="clear" w:color="auto" w:fill="auto"/>
          </w:tcPr>
          <w:p w14:paraId="40EE2B0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4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4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Koordinátor programov nadnárodnej spolupráce DANUBE a CENTRAL</w:t>
            </w:r>
          </w:p>
        </w:tc>
      </w:tr>
      <w:tr w:rsidR="00D5666F" w:rsidRPr="00650F8B" w14:paraId="3222E19B" w14:textId="77777777" w:rsidTr="00F73C91">
        <w:tc>
          <w:tcPr>
            <w:tcW w:w="1560" w:type="dxa"/>
            <w:vMerge/>
            <w:vAlign w:val="center"/>
          </w:tcPr>
          <w:p w14:paraId="459D1C4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4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751DCDB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4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A927EF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4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11DDFE3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5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5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kontroly projektov nadnárodnej spolupráce DANUBE a CENTRAL</w:t>
            </w:r>
          </w:p>
        </w:tc>
      </w:tr>
      <w:tr w:rsidR="00D5666F" w:rsidRPr="00650F8B" w14:paraId="65FF47BB" w14:textId="77777777" w:rsidTr="00F73C91">
        <w:tc>
          <w:tcPr>
            <w:tcW w:w="1560" w:type="dxa"/>
            <w:vMerge/>
            <w:vAlign w:val="center"/>
          </w:tcPr>
          <w:p w14:paraId="7F35BE7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5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BD9B0AE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5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95BD302" w14:textId="0036AF62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5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5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Odbor centrálny </w:t>
            </w:r>
            <w:r w:rsidR="00DB3983"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5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kontaktný</w:t>
            </w:r>
            <w:r w:rsidR="00745472"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5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</w:t>
            </w: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5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útvar pre OLAF </w:t>
            </w:r>
          </w:p>
        </w:tc>
        <w:tc>
          <w:tcPr>
            <w:tcW w:w="4111" w:type="dxa"/>
            <w:shd w:val="clear" w:color="auto" w:fill="auto"/>
          </w:tcPr>
          <w:p w14:paraId="52BADEB9" w14:textId="21557DBE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Generálny riaditeľ Sekcie kontroly </w:t>
            </w:r>
          </w:p>
        </w:tc>
      </w:tr>
      <w:tr w:rsidR="00D5666F" w:rsidRPr="00650F8B" w14:paraId="78FBCEC6" w14:textId="77777777" w:rsidTr="00F73C91">
        <w:tc>
          <w:tcPr>
            <w:tcW w:w="1560" w:type="dxa"/>
            <w:vMerge/>
            <w:vAlign w:val="center"/>
          </w:tcPr>
          <w:p w14:paraId="0D6FB9B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23345DE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6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40C209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6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04A99D1" w14:textId="67C5986B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Riaditeľ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(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OCKÚ 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6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6ABCA2CB" w14:textId="77777777" w:rsidTr="00F73C91">
        <w:tc>
          <w:tcPr>
            <w:tcW w:w="1560" w:type="dxa"/>
            <w:vMerge/>
            <w:vAlign w:val="center"/>
          </w:tcPr>
          <w:p w14:paraId="6F3878D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6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480B422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7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88B691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7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74AC6E2" w14:textId="22753C21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7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7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nezrovnalosti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7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7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7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51E5970C" w14:textId="77777777" w:rsidTr="00F73C91">
        <w:tc>
          <w:tcPr>
            <w:tcW w:w="1560" w:type="dxa"/>
            <w:vMerge/>
            <w:vAlign w:val="center"/>
          </w:tcPr>
          <w:p w14:paraId="61BE25A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7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6B764B0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7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49E98C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7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35869F4" w14:textId="0690901D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kontroly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71BF5734" w14:textId="77777777" w:rsidTr="00F73C91">
        <w:tc>
          <w:tcPr>
            <w:tcW w:w="1560" w:type="dxa"/>
            <w:vMerge/>
            <w:vAlign w:val="center"/>
          </w:tcPr>
          <w:p w14:paraId="6FE0864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8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38CCA6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8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B3DC5A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8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BD3A72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8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komunikáciu OLAF</w:t>
            </w:r>
          </w:p>
        </w:tc>
      </w:tr>
      <w:tr w:rsidR="00D5666F" w:rsidRPr="00650F8B" w14:paraId="06665CC2" w14:textId="77777777" w:rsidTr="00F73C91">
        <w:tc>
          <w:tcPr>
            <w:tcW w:w="1560" w:type="dxa"/>
            <w:vMerge/>
            <w:vAlign w:val="center"/>
          </w:tcPr>
          <w:p w14:paraId="54816B4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9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3FCCF7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9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4AFF82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29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DD0980F" w14:textId="4A4AAB9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Koordinátor siete AFCOS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29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3D318B33" w14:textId="77777777" w:rsidTr="00F73C91">
        <w:tc>
          <w:tcPr>
            <w:tcW w:w="1560" w:type="dxa"/>
            <w:vMerge/>
            <w:vAlign w:val="center"/>
          </w:tcPr>
          <w:p w14:paraId="200121C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9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6794B3F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29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6489111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0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8F22992" w14:textId="2DA58E02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Metodik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33641221" w14:textId="77777777" w:rsidTr="00F73C91">
        <w:tc>
          <w:tcPr>
            <w:tcW w:w="1560" w:type="dxa"/>
            <w:vMerge/>
            <w:vAlign w:val="center"/>
          </w:tcPr>
          <w:p w14:paraId="30B5F01B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0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EC907B6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0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139AB0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0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C632A8B" w14:textId="4345A783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0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Projektový manažér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1F3E2A2B" w14:textId="77777777" w:rsidTr="00F73C91">
        <w:tc>
          <w:tcPr>
            <w:tcW w:w="1560" w:type="dxa"/>
            <w:vMerge/>
            <w:vAlign w:val="center"/>
          </w:tcPr>
          <w:p w14:paraId="21184AB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BF80AD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5C43C8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1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4522ABB" w14:textId="62381CB0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Manažér pre školenia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1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51FFE6D4" w14:textId="77777777" w:rsidTr="003B2328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EE46C1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2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C14931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2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0C5BAB2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2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33C2C4AD" w14:textId="1DB16C73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Odborný referent 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(OCKÚ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OLAF</w:t>
            </w:r>
            <w:r w:rsidR="00745472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2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)</w:t>
            </w:r>
          </w:p>
        </w:tc>
      </w:tr>
      <w:tr w:rsidR="00D5666F" w:rsidRPr="00650F8B" w14:paraId="653507BC" w14:textId="77777777" w:rsidTr="003B232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745E1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financií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650B40A" w14:textId="77777777" w:rsidR="00F73C91" w:rsidRPr="00650F8B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MF SR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61179B4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3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3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európskych fondov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61ADD79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3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3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Generálny riaditeľ sekcie európskych fondov CO</w:t>
            </w:r>
          </w:p>
        </w:tc>
      </w:tr>
      <w:tr w:rsidR="00D5666F" w:rsidRPr="00650F8B" w14:paraId="0DEF0A66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769A81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7120D3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A920CB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4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4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platieb CO</w:t>
            </w:r>
          </w:p>
        </w:tc>
        <w:tc>
          <w:tcPr>
            <w:tcW w:w="4111" w:type="dxa"/>
            <w:shd w:val="clear" w:color="auto" w:fill="auto"/>
          </w:tcPr>
          <w:p w14:paraId="0FFD92A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4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4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platieb CO</w:t>
            </w:r>
          </w:p>
        </w:tc>
      </w:tr>
      <w:tr w:rsidR="00D5666F" w:rsidRPr="00650F8B" w14:paraId="7846B20F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66EB1B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4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FA477F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4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39B51A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4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898C83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4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4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platieb CO</w:t>
            </w:r>
          </w:p>
        </w:tc>
      </w:tr>
      <w:tr w:rsidR="00D5666F" w:rsidRPr="00650F8B" w14:paraId="78480724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B29EAD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4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2237B5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5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63FCA1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5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839B10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5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5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Finančný overovateľ CO</w:t>
            </w:r>
          </w:p>
        </w:tc>
      </w:tr>
      <w:tr w:rsidR="00D5666F" w:rsidRPr="00650F8B" w14:paraId="026A11B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E46EE7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5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237CF0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5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20D4FF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5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3C1F1E7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5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5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Finančný manažér CO</w:t>
            </w:r>
          </w:p>
        </w:tc>
      </w:tr>
      <w:tr w:rsidR="00D5666F" w:rsidRPr="00650F8B" w14:paraId="1E6907E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A36A1C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5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CE9124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6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46F2D7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6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8304236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6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6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Rozpočtový analytik CO</w:t>
            </w:r>
          </w:p>
        </w:tc>
      </w:tr>
      <w:tr w:rsidR="00D5666F" w:rsidRPr="00650F8B" w14:paraId="47B92CC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620808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6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1DAFB30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6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8E349EF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6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6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certifikácie CO</w:t>
            </w:r>
          </w:p>
        </w:tc>
        <w:tc>
          <w:tcPr>
            <w:tcW w:w="4111" w:type="dxa"/>
            <w:shd w:val="clear" w:color="auto" w:fill="auto"/>
          </w:tcPr>
          <w:p w14:paraId="22984C7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6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6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certifikácie CO</w:t>
            </w:r>
          </w:p>
        </w:tc>
      </w:tr>
      <w:tr w:rsidR="00D5666F" w:rsidRPr="00650F8B" w14:paraId="0DDC0B2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F7515E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7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BF947C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7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543AC2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7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0314976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7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7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certifikácie CO</w:t>
            </w:r>
          </w:p>
        </w:tc>
      </w:tr>
      <w:tr w:rsidR="00D5666F" w:rsidRPr="00650F8B" w14:paraId="7496AEC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DA4EED3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7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B6AE0B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7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E3B413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7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242B7EC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7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7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Certifikátor CO</w:t>
            </w:r>
          </w:p>
        </w:tc>
      </w:tr>
      <w:tr w:rsidR="00D5666F" w:rsidRPr="00650F8B" w14:paraId="41DA371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3BAE9A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8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4A330F1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8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4399760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8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8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koordinácie finančného riadenia CO</w:t>
            </w:r>
          </w:p>
        </w:tc>
        <w:tc>
          <w:tcPr>
            <w:tcW w:w="4111" w:type="dxa"/>
            <w:shd w:val="clear" w:color="auto" w:fill="auto"/>
          </w:tcPr>
          <w:p w14:paraId="7150BFC7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8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8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koordinácie finančného riadenia CO</w:t>
            </w:r>
          </w:p>
        </w:tc>
      </w:tr>
      <w:tr w:rsidR="00D5666F" w:rsidRPr="00650F8B" w14:paraId="7BEB1064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B7F781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8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42F004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8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A2B137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8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1977EE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8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9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finančného riadenia a ukončovania programov CO</w:t>
            </w:r>
          </w:p>
        </w:tc>
      </w:tr>
      <w:tr w:rsidR="00D5666F" w:rsidRPr="00650F8B" w14:paraId="59A86FF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3E0D54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9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3639FF2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9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FFBF0D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9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F5421F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9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9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metodicko-právneho CO</w:t>
            </w:r>
          </w:p>
        </w:tc>
      </w:tr>
      <w:tr w:rsidR="00D5666F" w:rsidRPr="00650F8B" w14:paraId="36A680FB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DDCA2E9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9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4629D5D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3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63BAEA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39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AA853DF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39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0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Metodik FR CO</w:t>
            </w:r>
          </w:p>
        </w:tc>
      </w:tr>
      <w:tr w:rsidR="00D5666F" w:rsidRPr="00650F8B" w14:paraId="1573997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CAEF766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0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F55D23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0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A6E000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0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9044FB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0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0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CO</w:t>
            </w:r>
          </w:p>
        </w:tc>
      </w:tr>
      <w:tr w:rsidR="00D5666F" w:rsidRPr="00650F8B" w14:paraId="4D4580FB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ED25C18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0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723C89B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0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2D3AB8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0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D67AC3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0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1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Právnik CO</w:t>
            </w:r>
          </w:p>
        </w:tc>
      </w:tr>
      <w:tr w:rsidR="00D5666F" w:rsidRPr="00650F8B" w14:paraId="1C0FAB5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E720B53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1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8296FCD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1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8B3070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1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721859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1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1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Asistent – zamestnanec zodpovedný za administratívnu podporu CO</w:t>
            </w:r>
          </w:p>
        </w:tc>
      </w:tr>
      <w:tr w:rsidR="00D5666F" w:rsidRPr="00650F8B" w14:paraId="0A036486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02D9B4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1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0AB994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1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2237356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1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1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systémových analýz a účtovníctva CO</w:t>
            </w:r>
          </w:p>
        </w:tc>
        <w:tc>
          <w:tcPr>
            <w:tcW w:w="4111" w:type="dxa"/>
            <w:shd w:val="clear" w:color="auto" w:fill="auto"/>
          </w:tcPr>
          <w:p w14:paraId="450C7578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2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2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systémových analýz a účtovníctva  CO</w:t>
            </w:r>
          </w:p>
        </w:tc>
      </w:tr>
      <w:tr w:rsidR="00D5666F" w:rsidRPr="00650F8B" w14:paraId="2F77A02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F3419AF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2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CCA207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2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14C89E4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2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052B1B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2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2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nezrovnalostí a finančných opráv CO</w:t>
            </w:r>
          </w:p>
        </w:tc>
      </w:tr>
      <w:tr w:rsidR="00D5666F" w:rsidRPr="00650F8B" w14:paraId="146C075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B48D1A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2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3A02F2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2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33D3D6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2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F68D97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3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3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Vedúci oddelenia systémových analýz a 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3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lastRenderedPageBreak/>
              <w:t>výkazníctva CO</w:t>
            </w:r>
          </w:p>
        </w:tc>
      </w:tr>
      <w:tr w:rsidR="00D5666F" w:rsidRPr="00650F8B" w14:paraId="0BF855C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F6295A3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3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413397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3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08FC334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3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6404DE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3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3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účtovníctva CO</w:t>
            </w:r>
          </w:p>
        </w:tc>
      </w:tr>
      <w:tr w:rsidR="00D5666F" w:rsidRPr="00650F8B" w14:paraId="1D809D41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0FEA81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3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4843E4F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0572FB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4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BCE899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4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4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nezrovnalosti CO</w:t>
            </w:r>
          </w:p>
        </w:tc>
      </w:tr>
      <w:tr w:rsidR="00D5666F" w:rsidRPr="00650F8B" w14:paraId="73C007A1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A1D79B6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4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7D336AD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4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CE5527B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4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49A050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4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4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Metodik účtovníctva CO</w:t>
            </w:r>
          </w:p>
        </w:tc>
      </w:tr>
      <w:tr w:rsidR="00D5666F" w:rsidRPr="00650F8B" w14:paraId="3E3EEBB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8F191C4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4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671E3CB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4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A3CC98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5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90CE1C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5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5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garant ISUF pre finančné riadenie CO</w:t>
            </w:r>
          </w:p>
        </w:tc>
      </w:tr>
      <w:tr w:rsidR="00D5666F" w:rsidRPr="00650F8B" w14:paraId="59B5CB6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EE64D9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5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43C29FF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5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323EAB1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5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3EF2D9E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5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5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garant ISUF pre účtovníctvo CO</w:t>
            </w:r>
          </w:p>
        </w:tc>
      </w:tr>
      <w:tr w:rsidR="00D5666F" w:rsidRPr="00650F8B" w14:paraId="35B4F7C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E4950C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5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DAD2076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5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5C328D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6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B03392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6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6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Účtovník CO</w:t>
            </w:r>
          </w:p>
        </w:tc>
      </w:tr>
      <w:tr w:rsidR="00D5666F" w:rsidRPr="00650F8B" w14:paraId="686822FD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A920F8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6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06B0C3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6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5C01676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6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52A721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6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6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garant ITMS CO</w:t>
            </w:r>
          </w:p>
        </w:tc>
      </w:tr>
      <w:tr w:rsidR="00D5666F" w:rsidRPr="00650F8B" w14:paraId="49723F56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E13320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6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1741D60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6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E97C11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7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7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auditu a kontroly  - OA</w:t>
            </w:r>
          </w:p>
        </w:tc>
        <w:tc>
          <w:tcPr>
            <w:tcW w:w="4111" w:type="dxa"/>
            <w:shd w:val="clear" w:color="auto" w:fill="auto"/>
          </w:tcPr>
          <w:p w14:paraId="3ED6972C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7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7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Generálny riaditeľ sekcie auditu a kontroly OA</w:t>
            </w:r>
          </w:p>
        </w:tc>
      </w:tr>
      <w:tr w:rsidR="00D5666F" w:rsidRPr="00650F8B" w14:paraId="2F1AFD43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F4A39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7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A35313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7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5AE2F3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7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6567D8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7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7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plánovania a metodiky OA</w:t>
            </w:r>
          </w:p>
        </w:tc>
      </w:tr>
      <w:tr w:rsidR="00D5666F" w:rsidRPr="00650F8B" w14:paraId="2604DB2F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72BCEC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7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1C66B7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8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414D9B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8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EF1318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8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8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metodiky medzinárodných zdrojov OA</w:t>
            </w:r>
          </w:p>
        </w:tc>
      </w:tr>
      <w:tr w:rsidR="00D5666F" w:rsidRPr="00650F8B" w14:paraId="43CBBD4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3597231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8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97E8CA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8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6E6CE1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8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F7E1A8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8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8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Metodik OA</w:t>
            </w:r>
          </w:p>
        </w:tc>
      </w:tr>
      <w:tr w:rsidR="00D5666F" w:rsidRPr="00650F8B" w14:paraId="35FD32A7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A2819C9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8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F72368B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9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BA35C86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9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521350F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9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9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plánovania a reportingu OA</w:t>
            </w:r>
          </w:p>
        </w:tc>
      </w:tr>
      <w:tr w:rsidR="00D5666F" w:rsidRPr="00650F8B" w14:paraId="7432A201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D8CFEF8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9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51E42D1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9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4F613C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49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F61C0E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9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49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plánovania a reportingu OA</w:t>
            </w:r>
          </w:p>
        </w:tc>
      </w:tr>
      <w:tr w:rsidR="00D5666F" w:rsidRPr="00650F8B" w14:paraId="7F16A4F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57DE7C3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49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A311727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0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85221E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0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71EBD35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0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0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Asistent – zamestnanec zodpovedný za administratívnu podporu (OA)</w:t>
            </w:r>
          </w:p>
        </w:tc>
      </w:tr>
      <w:tr w:rsidR="00D5666F" w:rsidRPr="00650F8B" w14:paraId="1F10A25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2C2753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0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917735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0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3B142A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0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255C26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0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0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vládneho auditu medzinárodných zdrojov OA</w:t>
            </w:r>
          </w:p>
        </w:tc>
      </w:tr>
      <w:tr w:rsidR="00D5666F" w:rsidRPr="00650F8B" w14:paraId="09C0124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89B4582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0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7C677E6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1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3F28D11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1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B1AAF33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1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ERDF a KF- OA</w:t>
            </w:r>
          </w:p>
        </w:tc>
      </w:tr>
      <w:tr w:rsidR="00D5666F" w:rsidRPr="00650F8B" w14:paraId="019C33F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8899345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0E38C5E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48CC4D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1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76966DE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1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1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ESF - OA</w:t>
            </w:r>
          </w:p>
        </w:tc>
      </w:tr>
      <w:tr w:rsidR="00D5666F" w:rsidRPr="00650F8B" w14:paraId="359A5CA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082FC26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C102117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2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1D221C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2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566D8DC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2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2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ostatných programov a finančných nástrojov OA</w:t>
            </w:r>
          </w:p>
        </w:tc>
      </w:tr>
      <w:tr w:rsidR="00D5666F" w:rsidRPr="00650F8B" w14:paraId="23D7B8D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DE0EEE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2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93AAA6D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2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AA8F79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2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F2EDCC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2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kvality a dohľadu OA</w:t>
            </w:r>
          </w:p>
        </w:tc>
      </w:tr>
      <w:tr w:rsidR="00D5666F" w:rsidRPr="00650F8B" w14:paraId="5F52EF4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DB236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2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2EA776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7F3280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3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65328D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3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3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Audítor OA</w:t>
            </w:r>
          </w:p>
        </w:tc>
      </w:tr>
      <w:tr w:rsidR="00D5666F" w:rsidRPr="00650F8B" w14:paraId="7959E07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BB2B74A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3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22E375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3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20E244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3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392948F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3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3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samostatného oddelenia projektov OA</w:t>
            </w:r>
          </w:p>
        </w:tc>
      </w:tr>
      <w:tr w:rsidR="001F1618" w:rsidRPr="00650F8B" w14:paraId="30E87C56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0CC982D" w14:textId="77777777" w:rsidR="001F1618" w:rsidRPr="00650F8B" w:rsidRDefault="001F161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3F6D01D" w14:textId="77777777" w:rsidR="001F1618" w:rsidRPr="00650F8B" w:rsidRDefault="001F161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E9AB33D" w14:textId="77777777" w:rsidR="001F1618" w:rsidRPr="00650F8B" w:rsidRDefault="001F161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4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FDB08AC" w14:textId="77A6BCE6" w:rsidR="001F1618" w:rsidRPr="00650F8B" w:rsidRDefault="001F161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4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4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analýz a právnej podpory OA</w:t>
            </w:r>
          </w:p>
        </w:tc>
      </w:tr>
      <w:tr w:rsidR="00D5666F" w:rsidRPr="00650F8B" w14:paraId="2CCA2717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805A0CF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4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AF6DBA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4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B56315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4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4AFF155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4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4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technickej pomoci a vzdelávania OA</w:t>
            </w:r>
          </w:p>
        </w:tc>
      </w:tr>
      <w:tr w:rsidR="00D5666F" w:rsidRPr="00650F8B" w14:paraId="43589EBB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9D3CC2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4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D4C4930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5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2A09FC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5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71ECAD9" w14:textId="3A9A2975" w:rsidR="00F73C91" w:rsidRPr="00650F8B" w:rsidRDefault="001120CC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správneho konania UVA</w:t>
            </w:r>
          </w:p>
        </w:tc>
      </w:tr>
      <w:tr w:rsidR="001120CC" w:rsidRPr="00650F8B" w14:paraId="28BE5CB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FF94417" w14:textId="77777777" w:rsidR="001120CC" w:rsidRPr="00650F8B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5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8B5EE84" w14:textId="77777777" w:rsidR="001120CC" w:rsidRPr="00650F8B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5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68BEE5B" w14:textId="77777777" w:rsidR="001120CC" w:rsidRPr="00650F8B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5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143FFF0" w14:textId="51B1021F" w:rsidR="001120CC" w:rsidRPr="00650F8B" w:rsidRDefault="001F73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</w:t>
            </w:r>
            <w:r w:rsidR="001120CC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edúci odboru koordinácie a plánovania vládnych auditov medzinárodných zdrojov UVA</w:t>
            </w:r>
          </w:p>
        </w:tc>
      </w:tr>
      <w:tr w:rsidR="001120CC" w:rsidRPr="00650F8B" w14:paraId="358FF38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B23F939" w14:textId="77777777" w:rsidR="001120CC" w:rsidRPr="00650F8B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6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E1CBF05" w14:textId="77777777" w:rsidR="001120CC" w:rsidRPr="00650F8B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FD90F50" w14:textId="77777777" w:rsidR="001120CC" w:rsidRPr="00650F8B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6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52D4A81" w14:textId="5944916B" w:rsidR="001120CC" w:rsidRPr="00650F8B" w:rsidRDefault="001F73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6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</w:t>
            </w:r>
            <w:r w:rsidR="001120CC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6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edúci oddelenia vládnych auditov ERDF a KF UVA</w:t>
            </w:r>
          </w:p>
        </w:tc>
      </w:tr>
      <w:tr w:rsidR="001120CC" w:rsidRPr="00650F8B" w14:paraId="351FA7A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AF3F10A" w14:textId="77777777" w:rsidR="001120CC" w:rsidRPr="00650F8B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6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B72EDBE" w14:textId="77777777" w:rsidR="001120CC" w:rsidRPr="00650F8B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6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3175515" w14:textId="77777777" w:rsidR="001120CC" w:rsidRPr="00650F8B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6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4127F646" w14:textId="2556D0CC" w:rsidR="001120CC" w:rsidRPr="00650F8B" w:rsidRDefault="001F73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6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7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</w:t>
            </w:r>
            <w:r w:rsidR="001120CC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7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edúci oddelenia vládnych auditov ESF a iných zdrojov UVA</w:t>
            </w:r>
          </w:p>
        </w:tc>
      </w:tr>
      <w:tr w:rsidR="00D5666F" w:rsidRPr="00650F8B" w14:paraId="67F83F9F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CE32BE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7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67D6F7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7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529731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7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231B4F8" w14:textId="77777777" w:rsidR="00F73C91" w:rsidRPr="00650F8B" w:rsidRDefault="003B232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7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7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</w:t>
            </w:r>
            <w:r w:rsidR="00F73C91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7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eferent oddelenia správneho konania UVA</w:t>
            </w:r>
          </w:p>
        </w:tc>
      </w:tr>
      <w:tr w:rsidR="00D5666F" w:rsidRPr="00650F8B" w14:paraId="3731159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AD9313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7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2F0115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7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ED66E2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8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634DB54C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8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8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projektov a verejného obstarávania UVA</w:t>
            </w:r>
          </w:p>
        </w:tc>
      </w:tr>
      <w:tr w:rsidR="00D5666F" w:rsidRPr="00650F8B" w14:paraId="55B98F57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168B7C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8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8F20C6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8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8D1DAA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8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35BE0459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8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8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Referent projektov UVA</w:t>
            </w:r>
          </w:p>
        </w:tc>
      </w:tr>
      <w:tr w:rsidR="00D5666F" w:rsidRPr="00650F8B" w14:paraId="31A499C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ABCE19C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8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B27F1D1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8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674B81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9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56C72A0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9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9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Audítor UVA</w:t>
            </w:r>
          </w:p>
        </w:tc>
      </w:tr>
      <w:tr w:rsidR="00D5666F" w:rsidRPr="00650F8B" w14:paraId="18FABD2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2AB259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9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ACE706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9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CBA984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9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59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Datacentrum</w:t>
            </w:r>
          </w:p>
        </w:tc>
        <w:tc>
          <w:tcPr>
            <w:tcW w:w="4111" w:type="dxa"/>
            <w:shd w:val="clear" w:color="auto" w:fill="auto"/>
          </w:tcPr>
          <w:p w14:paraId="4D7191FF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9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59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DC</w:t>
            </w:r>
          </w:p>
        </w:tc>
      </w:tr>
      <w:tr w:rsidR="00D5666F" w:rsidRPr="00650F8B" w14:paraId="41F5EB53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6384382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59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782BC1A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0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D76FE2D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0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2901B7D3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0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0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Konzultant podpory DC</w:t>
            </w:r>
          </w:p>
        </w:tc>
      </w:tr>
      <w:tr w:rsidR="00D5666F" w:rsidRPr="00650F8B" w14:paraId="36F86C0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0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1BBAAB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0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79146F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0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1B5C1759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0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0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ITMS - DC</w:t>
            </w:r>
          </w:p>
        </w:tc>
      </w:tr>
      <w:tr w:rsidR="00D5666F" w:rsidRPr="00650F8B" w14:paraId="53ADAD7F" w14:textId="77777777" w:rsidTr="003B232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41E74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0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D213BE7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F03FF2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1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1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Koordinátor pre nastavenie finančných nástrojov (KNFN)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1881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1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1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Koordinátor pre nastavenie finančných nástrojov </w:t>
            </w:r>
          </w:p>
        </w:tc>
      </w:tr>
      <w:tr w:rsidR="00D5666F" w:rsidRPr="00650F8B" w14:paraId="45E93150" w14:textId="77777777" w:rsidTr="003B232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E5B941" w14:textId="5EB49288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pôdohosp</w:t>
            </w:r>
            <w:r w:rsidR="008A02A4"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odárstva</w:t>
            </w: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 a rozvoja vidieka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3000BD78" w14:textId="77777777" w:rsidR="00F73C91" w:rsidRPr="00650F8B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2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MPRV SR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277169A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2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2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INTERREG VA SR-ČR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FFDD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2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2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PS</w:t>
            </w:r>
          </w:p>
        </w:tc>
      </w:tr>
      <w:tr w:rsidR="00D5666F" w:rsidRPr="00650F8B" w14:paraId="62CDB1D0" w14:textId="77777777" w:rsidTr="003B232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15A39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2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3F32271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2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14:paraId="021320B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2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9A64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2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PS</w:t>
            </w:r>
          </w:p>
        </w:tc>
      </w:tr>
      <w:tr w:rsidR="00D5666F" w:rsidRPr="00650F8B" w14:paraId="02A0AFD9" w14:textId="77777777" w:rsidTr="003B232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2B613E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3E317D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3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14:paraId="03FD311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3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5157C4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3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3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</w:t>
            </w:r>
          </w:p>
        </w:tc>
      </w:tr>
      <w:tr w:rsidR="00D5666F" w:rsidRPr="00650F8B" w14:paraId="7897356C" w14:textId="77777777" w:rsidTr="003B232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86BE28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3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7139EE11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3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14:paraId="566F000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3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1F8E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3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3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VO PS</w:t>
            </w:r>
          </w:p>
        </w:tc>
      </w:tr>
      <w:tr w:rsidR="00D5666F" w:rsidRPr="00650F8B" w14:paraId="65EF5CAF" w14:textId="77777777" w:rsidTr="003B232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E9595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2215F24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4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14:paraId="3EFBFE5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4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59D939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4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4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informovanie a komunikáciu PS</w:t>
            </w:r>
          </w:p>
        </w:tc>
      </w:tr>
      <w:tr w:rsidR="00D5666F" w:rsidRPr="00650F8B" w14:paraId="36979EB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AC3A4E1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4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E99168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4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4201AA6F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4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4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INTERREG VA SR-AT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4F42E0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4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5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PS</w:t>
            </w:r>
          </w:p>
        </w:tc>
      </w:tr>
      <w:tr w:rsidR="00D5666F" w:rsidRPr="00650F8B" w14:paraId="3DDA4308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B16F5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5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F09E6D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5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9E914B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5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DCD08DF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5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5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PS</w:t>
            </w:r>
          </w:p>
        </w:tc>
      </w:tr>
      <w:tr w:rsidR="00D5666F" w:rsidRPr="00650F8B" w14:paraId="48DE9A6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94A52A9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5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352058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5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CAB91E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5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D09B7D8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6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</w:t>
            </w:r>
          </w:p>
        </w:tc>
      </w:tr>
      <w:tr w:rsidR="00D5666F" w:rsidRPr="00650F8B" w14:paraId="69493447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ED75A4F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6B0553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6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5C170D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6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9122CB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6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VO PS</w:t>
            </w:r>
          </w:p>
        </w:tc>
      </w:tr>
      <w:tr w:rsidR="00D5666F" w:rsidRPr="00650F8B" w14:paraId="05E5A82F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867678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6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1FC6B4E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6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BAD7C6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6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98B73C8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6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7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informovanie a komunikáciu PS</w:t>
            </w:r>
          </w:p>
        </w:tc>
      </w:tr>
      <w:tr w:rsidR="00D5666F" w:rsidRPr="00650F8B" w14:paraId="71418D3D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671D576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7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816E728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7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1AEDAD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7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7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INTERREG VA SR-HU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C0D9CB5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7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7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PS</w:t>
            </w:r>
          </w:p>
        </w:tc>
      </w:tr>
      <w:tr w:rsidR="00D5666F" w:rsidRPr="00650F8B" w14:paraId="19CDAC3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AD453E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7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EA45AD4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7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23D459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7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3A486A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8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8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PS</w:t>
            </w:r>
          </w:p>
        </w:tc>
      </w:tr>
      <w:tr w:rsidR="00D5666F" w:rsidRPr="00650F8B" w14:paraId="3DAE8A34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254E97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8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E8D3D2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8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B6F6FC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8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D205D77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8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8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</w:t>
            </w:r>
          </w:p>
        </w:tc>
      </w:tr>
      <w:tr w:rsidR="00D5666F" w:rsidRPr="00650F8B" w14:paraId="253BFEE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BF8BCE9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8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074368C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8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455D751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8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D620A9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9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9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VO PS</w:t>
            </w:r>
          </w:p>
        </w:tc>
      </w:tr>
      <w:tr w:rsidR="00D5666F" w:rsidRPr="00650F8B" w14:paraId="477570A1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9AF579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9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6BFE3A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9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A8CF5BA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9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CBBB0A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9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69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informovanie a komunikáciu PS</w:t>
            </w:r>
          </w:p>
        </w:tc>
      </w:tr>
      <w:tr w:rsidR="00D5666F" w:rsidRPr="00650F8B" w14:paraId="422DCC5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F6EA887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3442D4A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69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98A5F9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69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0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INTERREG VA PL-SR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C826A1E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0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0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PS</w:t>
            </w:r>
          </w:p>
        </w:tc>
      </w:tr>
      <w:tr w:rsidR="00D5666F" w:rsidRPr="00650F8B" w14:paraId="197C7DD6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2056F29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0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5866943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0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0810270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0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0474706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0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0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PS</w:t>
            </w:r>
          </w:p>
        </w:tc>
      </w:tr>
      <w:tr w:rsidR="00D5666F" w:rsidRPr="00650F8B" w14:paraId="67D85519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7F42740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0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C92980B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0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EDFB70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1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77CBFD6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1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</w:t>
            </w:r>
          </w:p>
        </w:tc>
      </w:tr>
      <w:tr w:rsidR="00D5666F" w:rsidRPr="00650F8B" w14:paraId="3358DDCF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45908C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1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4C73D5A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1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A896E2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1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5539A72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1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1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VO PS</w:t>
            </w:r>
          </w:p>
        </w:tc>
      </w:tr>
      <w:tr w:rsidR="00D5666F" w:rsidRPr="00650F8B" w14:paraId="33249E60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342123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1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8C25EF0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1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3C1009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2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E4188A8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2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2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informovanie a komunikáciu PS</w:t>
            </w:r>
          </w:p>
        </w:tc>
      </w:tr>
      <w:tr w:rsidR="00D5666F" w:rsidRPr="00650F8B" w14:paraId="45F6E78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EDCA0C5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2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11105B8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2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B93A867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2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2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ENI  HU-SR-RO-UA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AB03BE7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2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PS</w:t>
            </w:r>
          </w:p>
        </w:tc>
      </w:tr>
      <w:tr w:rsidR="00D5666F" w:rsidRPr="00650F8B" w14:paraId="6240ABA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C1C30DB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2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08B181A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3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3286F6C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3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1472AC5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3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3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PS</w:t>
            </w:r>
          </w:p>
        </w:tc>
      </w:tr>
      <w:tr w:rsidR="00D5666F" w:rsidRPr="00650F8B" w14:paraId="1805D6C1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606C9BD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3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2D7632D9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3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2A898AD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3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9A05C67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3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3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</w:t>
            </w:r>
          </w:p>
        </w:tc>
      </w:tr>
      <w:tr w:rsidR="00D5666F" w:rsidRPr="00650F8B" w14:paraId="38709CE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30C5CFE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C583C8F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6018344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4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B9B8601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4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4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VO PS</w:t>
            </w:r>
          </w:p>
        </w:tc>
      </w:tr>
      <w:tr w:rsidR="00D5666F" w:rsidRPr="00650F8B" w14:paraId="24AD0BC2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33FD070" w14:textId="77777777" w:rsidR="00F73C91" w:rsidRPr="00650F8B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4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522C2AF5" w14:textId="77777777" w:rsidR="00F73C91" w:rsidRPr="00650F8B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4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0378E3C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4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FC71CEA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4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4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pre informovanie a komunikáciu PS</w:t>
            </w:r>
          </w:p>
        </w:tc>
      </w:tr>
      <w:tr w:rsidR="00D5666F" w:rsidRPr="00650F8B" w14:paraId="33C0C9BF" w14:textId="77777777" w:rsidTr="003B2328"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1DA8E7A6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4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5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hospodárstva SR</w:t>
            </w:r>
          </w:p>
        </w:tc>
        <w:tc>
          <w:tcPr>
            <w:tcW w:w="992" w:type="dxa"/>
            <w:vMerge w:val="restart"/>
            <w:vAlign w:val="center"/>
          </w:tcPr>
          <w:p w14:paraId="73CB7A6F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5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5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MH SR</w:t>
            </w:r>
          </w:p>
        </w:tc>
        <w:tc>
          <w:tcPr>
            <w:tcW w:w="2127" w:type="dxa"/>
            <w:vAlign w:val="center"/>
          </w:tcPr>
          <w:p w14:paraId="6024D7D4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5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5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INTERACT 2014-2020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78C240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5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5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programu INTERACT</w:t>
            </w:r>
          </w:p>
        </w:tc>
      </w:tr>
      <w:tr w:rsidR="00D5666F" w:rsidRPr="00650F8B" w14:paraId="74BC470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6087C9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5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EA01718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5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EA29CF8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5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6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INTERREG Europe 2014-2020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F6C9C7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6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6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programu PSEU</w:t>
            </w:r>
          </w:p>
        </w:tc>
      </w:tr>
      <w:tr w:rsidR="00D5666F" w:rsidRPr="00650F8B" w14:paraId="63F1307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5FECBE5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6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4AE116B0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6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38303993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6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D1D9BDD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6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6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Kontrolný manažér PSEU</w:t>
            </w:r>
          </w:p>
        </w:tc>
      </w:tr>
      <w:tr w:rsidR="00D5666F" w:rsidRPr="00650F8B" w14:paraId="39524BBA" w14:textId="77777777" w:rsidTr="003B2328"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36DE4F5B" w14:textId="77777777" w:rsidR="00F73C91" w:rsidRPr="00650F8B" w:rsidRDefault="00AF399A" w:rsidP="00AF399A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6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6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dopravy a výstavby</w:t>
            </w:r>
            <w:r w:rsidR="00F73C91"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SR</w:t>
            </w:r>
          </w:p>
        </w:tc>
        <w:tc>
          <w:tcPr>
            <w:tcW w:w="992" w:type="dxa"/>
            <w:vMerge w:val="restart"/>
            <w:vAlign w:val="center"/>
          </w:tcPr>
          <w:p w14:paraId="09971A06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MD</w:t>
            </w:r>
            <w:r w:rsidR="00AF399A"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aV</w:t>
            </w: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7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SR</w:t>
            </w:r>
          </w:p>
        </w:tc>
        <w:tc>
          <w:tcPr>
            <w:tcW w:w="2127" w:type="dxa"/>
            <w:vMerge w:val="restart"/>
            <w:vAlign w:val="center"/>
          </w:tcPr>
          <w:p w14:paraId="04CE01FE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7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7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Program URBACT III 2014-2020 </w:t>
            </w:r>
          </w:p>
          <w:p w14:paraId="6E2F2E62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7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78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spolupráce ESPON 2020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135FE3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7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8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programu URBACT</w:t>
            </w:r>
          </w:p>
        </w:tc>
      </w:tr>
      <w:tr w:rsidR="00D5666F" w:rsidRPr="00650F8B" w14:paraId="6C0E0D3C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2FE441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3954689B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763DD7B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8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D89D71B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8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8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programu ESPON</w:t>
            </w:r>
          </w:p>
        </w:tc>
      </w:tr>
      <w:tr w:rsidR="00D5666F" w:rsidRPr="00650F8B" w14:paraId="3D9B6943" w14:textId="77777777" w:rsidTr="003B2328">
        <w:trPr>
          <w:trHeight w:val="205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721E9C3F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Bratislavský samosprávny kraj</w:t>
            </w:r>
          </w:p>
        </w:tc>
        <w:tc>
          <w:tcPr>
            <w:tcW w:w="992" w:type="dxa"/>
            <w:vAlign w:val="center"/>
          </w:tcPr>
          <w:p w14:paraId="1B5D1AFE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8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BSK</w:t>
            </w:r>
          </w:p>
        </w:tc>
        <w:tc>
          <w:tcPr>
            <w:tcW w:w="2127" w:type="dxa"/>
            <w:vAlign w:val="center"/>
          </w:tcPr>
          <w:p w14:paraId="5DE150B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9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9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Program INTERACT 2014-2020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2A9DE" w14:textId="77777777" w:rsidR="00F73C91" w:rsidRPr="00650F8B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9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79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programu INTERACT</w:t>
            </w:r>
          </w:p>
        </w:tc>
      </w:tr>
      <w:tr w:rsidR="00D5666F" w:rsidRPr="00650F8B" w14:paraId="306AB965" w14:textId="77777777" w:rsidTr="003B2328">
        <w:trPr>
          <w:trHeight w:val="205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0E221159" w14:textId="77777777" w:rsidR="007277F7" w:rsidRPr="00650F8B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9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9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práce, sociálnych vecí a rodiny SR</w:t>
            </w:r>
          </w:p>
        </w:tc>
        <w:tc>
          <w:tcPr>
            <w:tcW w:w="992" w:type="dxa"/>
            <w:vAlign w:val="center"/>
          </w:tcPr>
          <w:p w14:paraId="4C004D49" w14:textId="77777777" w:rsidR="00F73C91" w:rsidRPr="00650F8B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9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MPSVR SR</w:t>
            </w:r>
          </w:p>
          <w:p w14:paraId="42A1CE13" w14:textId="77777777" w:rsidR="007277F7" w:rsidRPr="00650F8B" w:rsidRDefault="007277F7" w:rsidP="003B2328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79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Align w:val="center"/>
          </w:tcPr>
          <w:p w14:paraId="546B7F99" w14:textId="77777777" w:rsidR="00F73C91" w:rsidRPr="00650F8B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79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0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rodovej rovnosti a rovnosti príležitostí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0279" w14:textId="2C5F6957" w:rsidR="007277F7" w:rsidRPr="00650F8B" w:rsidRDefault="00F73C91" w:rsidP="0062656C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0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0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Gestor horizontálneho princípu </w:t>
            </w:r>
            <w:r w:rsidR="0028112D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0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RMŽND</w:t>
            </w:r>
          </w:p>
        </w:tc>
      </w:tr>
      <w:tr w:rsidR="002462B1" w:rsidRPr="00650F8B" w14:paraId="65BB7786" w14:textId="77777777" w:rsidTr="003341EE">
        <w:trPr>
          <w:trHeight w:val="205"/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09571E94" w14:textId="77777777" w:rsidR="002462B1" w:rsidRPr="00650F8B" w:rsidRDefault="002462B1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0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0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práce, sociálnych vecí a rodiny SR</w:t>
            </w:r>
          </w:p>
        </w:tc>
        <w:tc>
          <w:tcPr>
            <w:tcW w:w="992" w:type="dxa"/>
            <w:vMerge w:val="restart"/>
            <w:vAlign w:val="center"/>
          </w:tcPr>
          <w:p w14:paraId="6E3CC0CC" w14:textId="77777777" w:rsidR="002462B1" w:rsidRPr="00650F8B" w:rsidRDefault="002462B1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0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0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MPSVR SR</w:t>
            </w:r>
          </w:p>
          <w:p w14:paraId="2BBD3252" w14:textId="77777777" w:rsidR="002462B1" w:rsidRPr="00650F8B" w:rsidRDefault="002462B1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0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4402FF6" w14:textId="77777777" w:rsidR="002462B1" w:rsidRPr="00650F8B" w:rsidRDefault="002462B1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0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1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ekonomiky/</w:t>
            </w:r>
          </w:p>
          <w:p w14:paraId="7D7C9E5F" w14:textId="77777777" w:rsidR="002462B1" w:rsidRPr="00650F8B" w:rsidRDefault="002462B1" w:rsidP="000317A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1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1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sociálnej a rodinnej politiky/ Sekcia kontroly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49095" w14:textId="77777777" w:rsidR="002462B1" w:rsidRPr="00650F8B" w:rsidRDefault="002462B1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1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1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Certifikátor FEAD</w:t>
            </w:r>
          </w:p>
        </w:tc>
      </w:tr>
      <w:tr w:rsidR="002462B1" w:rsidRPr="00650F8B" w14:paraId="6BB5DFAE" w14:textId="77777777" w:rsidTr="00C06D95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2327" w14:textId="77777777" w:rsidR="002462B1" w:rsidRPr="00650F8B" w:rsidRDefault="002462B1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1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19E6BB4" w14:textId="77777777" w:rsidR="002462B1" w:rsidRPr="00650F8B" w:rsidRDefault="002462B1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1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596BEBE" w14:textId="77777777" w:rsidR="002462B1" w:rsidRPr="00650F8B" w:rsidRDefault="002462B1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1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05DA8" w14:textId="50AE6D83" w:rsidR="002462B1" w:rsidRPr="00650F8B" w:rsidRDefault="002462B1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1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1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Projektový manažér OP FEAD</w:t>
            </w:r>
          </w:p>
        </w:tc>
      </w:tr>
      <w:tr w:rsidR="007D2499" w:rsidRPr="00650F8B" w14:paraId="33610C48" w14:textId="77777777" w:rsidTr="00D32C9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8531E" w14:textId="77777777" w:rsidR="007D2499" w:rsidRPr="00650F8B" w:rsidRDefault="007578C8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2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2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školstva, vedy, výskumu a športu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95422" w14:textId="77777777" w:rsidR="007D2499" w:rsidRPr="00650F8B" w:rsidRDefault="007578C8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2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2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MŠVVaŠ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529A" w14:textId="77777777" w:rsidR="007D2499" w:rsidRPr="00650F8B" w:rsidRDefault="007578C8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2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2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Výskumná agentúra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4E8" w14:textId="7371766C" w:rsidR="007D2499" w:rsidRPr="00650F8B" w:rsidRDefault="007578C8" w:rsidP="002462B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2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2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analýz a</w:t>
            </w:r>
            <w:r w:rsidR="002462B1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2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 </w:t>
            </w: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2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stratégií</w:t>
            </w:r>
            <w:r w:rsidR="002462B1"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3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</w:t>
            </w:r>
          </w:p>
        </w:tc>
      </w:tr>
      <w:tr w:rsidR="007277F7" w:rsidRPr="00650F8B" w14:paraId="00A739A6" w14:textId="77777777" w:rsidTr="003B232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52FE3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MZVaEZ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AF9FE" w14:textId="77777777" w:rsidR="007277F7" w:rsidRPr="00650F8B" w:rsidRDefault="007277F7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MZVEZ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58002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3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3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európskych záležitostí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C946E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3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3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Manažér programovania politiky súdržnosti ZVEZ</w:t>
            </w:r>
          </w:p>
        </w:tc>
      </w:tr>
      <w:tr w:rsidR="007277F7" w:rsidRPr="00650F8B" w14:paraId="1654F536" w14:textId="77777777" w:rsidTr="003B232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B482F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3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Ministerstvo životného prostredia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F35E" w14:textId="77777777" w:rsidR="007277F7" w:rsidRPr="00650F8B" w:rsidRDefault="007277F7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2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MŽP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648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43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44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kontroly projektov posudzovania vplyvov na životné prostredie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0A208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4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4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Koordinátor EIA</w:t>
            </w:r>
          </w:p>
        </w:tc>
      </w:tr>
      <w:tr w:rsidR="007277F7" w:rsidRPr="00650F8B" w14:paraId="4D5448C5" w14:textId="77777777" w:rsidTr="003B232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FC619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Najvyšší kontrolný úrad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136F90BD" w14:textId="77777777" w:rsidR="007277F7" w:rsidRPr="00650F8B" w:rsidRDefault="007277F7" w:rsidP="007277F7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4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5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NKÚ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3A106C77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5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5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Sekcia hospodárskych odvetví a európskych fondov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231DE7DA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Generálny riaditeľ sekcie hospodárskych odvetví a európskych fondov NKÚ</w:t>
            </w:r>
          </w:p>
        </w:tc>
      </w:tr>
      <w:tr w:rsidR="007277F7" w:rsidRPr="00650F8B" w14:paraId="349B565D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5789EB6" w14:textId="77777777" w:rsidR="007277F7" w:rsidRPr="00650F8B" w:rsidRDefault="007277F7" w:rsidP="007277F7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5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6F6D6A3B" w14:textId="77777777" w:rsidR="007277F7" w:rsidRPr="00650F8B" w:rsidRDefault="007277F7" w:rsidP="007277F7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5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53914987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shd w:val="clear" w:color="auto" w:fill="auto"/>
          </w:tcPr>
          <w:p w14:paraId="07BE8FB2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5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Riaditeľ odboru Európskych fondov NKÚ</w:t>
            </w:r>
          </w:p>
        </w:tc>
      </w:tr>
      <w:tr w:rsidR="007277F7" w:rsidRPr="00650F8B" w14:paraId="71DB9A75" w14:textId="77777777" w:rsidTr="003B232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4CF830" w14:textId="77777777" w:rsidR="007277F7" w:rsidRPr="00650F8B" w:rsidRDefault="007277F7" w:rsidP="007277F7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11DA3171" w14:textId="77777777" w:rsidR="007277F7" w:rsidRPr="00650F8B" w:rsidRDefault="007277F7" w:rsidP="007277F7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7AA77405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6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51AD7F6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6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6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Kontrolór - špecialista a samostatný kontrolór NKÚ</w:t>
            </w:r>
          </w:p>
        </w:tc>
      </w:tr>
      <w:tr w:rsidR="007277F7" w:rsidRPr="00650F8B" w14:paraId="26A8AA29" w14:textId="77777777" w:rsidTr="003B232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C16D26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Úrad pre verejné obstarávanie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6784FAFB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6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ÚVO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739D6784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69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7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dohľadu II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78992836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7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7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Generálny štátny radca - odbor dohľadu II ÚVO</w:t>
            </w:r>
          </w:p>
        </w:tc>
      </w:tr>
      <w:tr w:rsidR="007277F7" w:rsidRPr="00650F8B" w14:paraId="7D55EABE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F94BB31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73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7DE0789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7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vAlign w:val="center"/>
          </w:tcPr>
          <w:p w14:paraId="1BD41094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75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318CB058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7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77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referent - Odbor dohľadu II (ÚVO)</w:t>
            </w:r>
          </w:p>
        </w:tc>
      </w:tr>
      <w:tr w:rsidR="007277F7" w:rsidRPr="00650F8B" w14:paraId="0E1C05BA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41B85DD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7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0EEB5F75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7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Align w:val="center"/>
          </w:tcPr>
          <w:p w14:paraId="76B9BBC1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8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8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dohľadu I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4E64DA6A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8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8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referent - Odbor dohľadu I (ÚVO)</w:t>
            </w:r>
          </w:p>
        </w:tc>
      </w:tr>
      <w:tr w:rsidR="007277F7" w:rsidRPr="00650F8B" w14:paraId="46608435" w14:textId="77777777" w:rsidTr="003B2328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41475A7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84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vAlign w:val="center"/>
          </w:tcPr>
          <w:p w14:paraId="7FF273A3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8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34B2A9B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86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87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 podpory implementácie fondov EÚ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14:paraId="45AE2F7C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88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8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Vedúci oddelenia Ex-ante posúdenie - Odboru podpory implementácie fondov EÚ (ÚVO)</w:t>
            </w:r>
          </w:p>
        </w:tc>
      </w:tr>
      <w:tr w:rsidR="007277F7" w:rsidRPr="00650F8B" w14:paraId="13C30242" w14:textId="77777777" w:rsidTr="003B232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BCCF20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0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962F1B8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1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33DFD352" w14:textId="77777777" w:rsidR="007277F7" w:rsidRPr="00650F8B" w:rsidRDefault="007277F7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89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AC276" w14:textId="77777777" w:rsidR="007277F7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9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89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Odborný referent - Odbor podpory implementácie fondov EÚ (ÚVO)</w:t>
            </w:r>
          </w:p>
        </w:tc>
      </w:tr>
      <w:tr w:rsidR="007277F7" w:rsidRPr="00650F8B" w14:paraId="7882D121" w14:textId="77777777" w:rsidTr="00D32C9B">
        <w:trPr>
          <w:trHeight w:val="75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A6C34" w14:textId="77777777" w:rsidR="007277F7" w:rsidRPr="00650F8B" w:rsidRDefault="007277F7" w:rsidP="007277F7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5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6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Protimonopolný úrad</w:t>
            </w:r>
            <w:r w:rsidR="00D675CA"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4B55D2A5" w14:textId="77777777" w:rsidR="007277F7" w:rsidRPr="00650F8B" w:rsidRDefault="007277F7" w:rsidP="007277F7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899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  <w:t>PMÚ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367ECFEB" w14:textId="34E9F2DB" w:rsidR="007277F7" w:rsidRPr="00650F8B" w:rsidRDefault="00CC0594" w:rsidP="007277F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900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901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>Odbor</w:t>
            </w:r>
            <w:r w:rsidR="00592F44" w:rsidRPr="00650F8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  <w:rPrChange w:id="902" w:author="Šimková Kristína" w:date="2017-05-31T15:48:00Z">
                  <w:rPr>
                    <w:rFonts w:ascii="Calibri" w:eastAsia="Times New Roman" w:hAnsi="Calibri" w:cs="Times New Roman"/>
                    <w:bCs/>
                    <w:noProof/>
                    <w:sz w:val="20"/>
                    <w:szCs w:val="20"/>
                    <w:lang w:eastAsia="sk-SK"/>
                  </w:rPr>
                </w:rPrChange>
              </w:rPr>
              <w:t xml:space="preserve"> štátnej pomoci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14E838" w14:textId="77777777" w:rsidR="00D675CA" w:rsidRPr="00650F8B" w:rsidRDefault="007277F7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3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4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Referent štátnej pomoci PMÚ</w:t>
            </w:r>
          </w:p>
          <w:p w14:paraId="39FB4B41" w14:textId="77777777" w:rsidR="007277F7" w:rsidRPr="00650F8B" w:rsidRDefault="00D675CA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5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6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Referent informovanosti o ŠP PMÚ</w:t>
            </w:r>
          </w:p>
        </w:tc>
      </w:tr>
      <w:tr w:rsidR="007277F7" w:rsidRPr="00650F8B" w14:paraId="29C1703E" w14:textId="77777777" w:rsidTr="003B232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9DDAFE" w14:textId="77777777" w:rsidR="007277F7" w:rsidRPr="00650F8B" w:rsidRDefault="007277F7" w:rsidP="007277F7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07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3BE733CA" w14:textId="77777777" w:rsidR="007277F7" w:rsidRPr="00650F8B" w:rsidRDefault="007277F7" w:rsidP="007277F7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  <w:rPrChange w:id="908" w:author="Šimková Kristína" w:date="2017-05-31T15:48:00Z">
                  <w:rPr>
                    <w:rFonts w:ascii="Calibri" w:eastAsia="Times New Roman" w:hAnsi="Calibri" w:cs="Times New Roman"/>
                    <w:b/>
                    <w:noProof/>
                    <w:sz w:val="20"/>
                    <w:szCs w:val="20"/>
                    <w:lang w:eastAsia="sk-SK"/>
                  </w:rPr>
                </w:rPrChange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FBAAD57" w14:textId="77777777" w:rsidR="007277F7" w:rsidRPr="00650F8B" w:rsidRDefault="00D675CA" w:rsidP="007277F7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09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10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Útvary spojené s odhaľovaním dohôd obmedzujúcich súťaž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E18" w14:textId="67910592" w:rsidR="007277F7" w:rsidRPr="00650F8B" w:rsidRDefault="00D675CA" w:rsidP="007277F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11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</w:pPr>
            <w:r w:rsidRPr="00650F8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  <w:rPrChange w:id="912" w:author="Šimková Kristína" w:date="2017-05-31T15:48:00Z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sk-SK"/>
                  </w:rPr>
                </w:rPrChange>
              </w:rPr>
              <w:t>Zamestnanec v oblasti odhaľovania dohôd obmedzujúcich hospodársku súťaž</w:t>
            </w:r>
          </w:p>
        </w:tc>
      </w:tr>
    </w:tbl>
    <w:p w14:paraId="70EA8809" w14:textId="1FFBB392" w:rsidR="00F73C91" w:rsidRPr="00650F8B" w:rsidRDefault="00F73C91" w:rsidP="00650F8B">
      <w:pPr>
        <w:rPr>
          <w:rFonts w:ascii="Times New Roman" w:hAnsi="Times New Roman" w:cs="Times New Roman"/>
          <w:rPrChange w:id="913" w:author="Šimková Kristína" w:date="2017-05-31T15:48:00Z">
            <w:rPr/>
          </w:rPrChange>
        </w:rPr>
        <w:pPrChange w:id="914" w:author="Šimková Kristína" w:date="2017-05-31T15:49:00Z">
          <w:pPr/>
        </w:pPrChange>
      </w:pPr>
    </w:p>
    <w:sectPr w:rsidR="00F73C91" w:rsidRPr="00650F8B" w:rsidSect="0028112D">
      <w:footerReference w:type="default" r:id="rId7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F793D" w14:textId="77777777" w:rsidR="00BB6029" w:rsidRDefault="00BB6029" w:rsidP="00F73C91">
      <w:pPr>
        <w:spacing w:after="0" w:line="240" w:lineRule="auto"/>
      </w:pPr>
      <w:r>
        <w:separator/>
      </w:r>
    </w:p>
  </w:endnote>
  <w:endnote w:type="continuationSeparator" w:id="0">
    <w:p w14:paraId="297FD753" w14:textId="77777777" w:rsidR="00BB6029" w:rsidRDefault="00BB6029" w:rsidP="00F73C91">
      <w:pPr>
        <w:spacing w:after="0" w:line="240" w:lineRule="auto"/>
      </w:pPr>
      <w:r>
        <w:continuationSeparator/>
      </w:r>
    </w:p>
  </w:endnote>
  <w:endnote w:type="continuationNotice" w:id="1">
    <w:p w14:paraId="1125BA8C" w14:textId="77777777" w:rsidR="00BB6029" w:rsidRDefault="00BB60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63056042" w:rsidR="00D5666F" w:rsidRDefault="00D5666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F8B">
          <w:rPr>
            <w:noProof/>
          </w:rPr>
          <w:t>1</w:t>
        </w:r>
        <w:r>
          <w:fldChar w:fldCharType="end"/>
        </w:r>
      </w:p>
    </w:sdtContent>
  </w:sdt>
  <w:p w14:paraId="00E01CA7" w14:textId="77777777" w:rsidR="00D5666F" w:rsidRDefault="00D566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F123C" w14:textId="77777777" w:rsidR="00BB6029" w:rsidRDefault="00BB6029" w:rsidP="00F73C91">
      <w:pPr>
        <w:spacing w:after="0" w:line="240" w:lineRule="auto"/>
      </w:pPr>
      <w:r>
        <w:separator/>
      </w:r>
    </w:p>
  </w:footnote>
  <w:footnote w:type="continuationSeparator" w:id="0">
    <w:p w14:paraId="1B603667" w14:textId="77777777" w:rsidR="00BB6029" w:rsidRDefault="00BB6029" w:rsidP="00F73C91">
      <w:pPr>
        <w:spacing w:after="0" w:line="240" w:lineRule="auto"/>
      </w:pPr>
      <w:r>
        <w:continuationSeparator/>
      </w:r>
    </w:p>
  </w:footnote>
  <w:footnote w:type="continuationNotice" w:id="1">
    <w:p w14:paraId="71EA4237" w14:textId="77777777" w:rsidR="00BB6029" w:rsidRDefault="00BB6029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imková Kristína">
    <w15:presenceInfo w15:providerId="AD" w15:userId="S-1-5-21-776561741-602162358-839522115-14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visionView w:markup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91"/>
    <w:rsid w:val="000010E9"/>
    <w:rsid w:val="000317AA"/>
    <w:rsid w:val="000938D9"/>
    <w:rsid w:val="000F14A4"/>
    <w:rsid w:val="001120CC"/>
    <w:rsid w:val="00133E46"/>
    <w:rsid w:val="00173DF0"/>
    <w:rsid w:val="001949A2"/>
    <w:rsid w:val="001F1618"/>
    <w:rsid w:val="001F736E"/>
    <w:rsid w:val="002462B1"/>
    <w:rsid w:val="0028112D"/>
    <w:rsid w:val="002A1C21"/>
    <w:rsid w:val="003641D2"/>
    <w:rsid w:val="0039132C"/>
    <w:rsid w:val="003A1610"/>
    <w:rsid w:val="003B2328"/>
    <w:rsid w:val="003B75C6"/>
    <w:rsid w:val="003C71C1"/>
    <w:rsid w:val="00441C77"/>
    <w:rsid w:val="004B29CD"/>
    <w:rsid w:val="004B4B92"/>
    <w:rsid w:val="004E78F5"/>
    <w:rsid w:val="00514516"/>
    <w:rsid w:val="0058656D"/>
    <w:rsid w:val="00592F44"/>
    <w:rsid w:val="005E29AB"/>
    <w:rsid w:val="0062656C"/>
    <w:rsid w:val="0064357D"/>
    <w:rsid w:val="006503B8"/>
    <w:rsid w:val="00650F8B"/>
    <w:rsid w:val="00664CDB"/>
    <w:rsid w:val="0067782D"/>
    <w:rsid w:val="006E4310"/>
    <w:rsid w:val="007277F7"/>
    <w:rsid w:val="00745472"/>
    <w:rsid w:val="007578C8"/>
    <w:rsid w:val="00780237"/>
    <w:rsid w:val="007B4443"/>
    <w:rsid w:val="007D2499"/>
    <w:rsid w:val="007F32A9"/>
    <w:rsid w:val="008A02A4"/>
    <w:rsid w:val="008A032B"/>
    <w:rsid w:val="008D588F"/>
    <w:rsid w:val="008F433D"/>
    <w:rsid w:val="009705E2"/>
    <w:rsid w:val="00976B3B"/>
    <w:rsid w:val="00A46EEC"/>
    <w:rsid w:val="00A61C9B"/>
    <w:rsid w:val="00AD3A72"/>
    <w:rsid w:val="00AF399A"/>
    <w:rsid w:val="00B30C4F"/>
    <w:rsid w:val="00B907D5"/>
    <w:rsid w:val="00BB4A66"/>
    <w:rsid w:val="00BB6029"/>
    <w:rsid w:val="00BD4AA1"/>
    <w:rsid w:val="00C372B0"/>
    <w:rsid w:val="00C45A83"/>
    <w:rsid w:val="00C619EF"/>
    <w:rsid w:val="00C80749"/>
    <w:rsid w:val="00CB25F3"/>
    <w:rsid w:val="00CC0594"/>
    <w:rsid w:val="00CC2212"/>
    <w:rsid w:val="00CE086B"/>
    <w:rsid w:val="00D212BF"/>
    <w:rsid w:val="00D32C9B"/>
    <w:rsid w:val="00D46099"/>
    <w:rsid w:val="00D46DF8"/>
    <w:rsid w:val="00D5666F"/>
    <w:rsid w:val="00D66A81"/>
    <w:rsid w:val="00D675CA"/>
    <w:rsid w:val="00DB3983"/>
    <w:rsid w:val="00EC7263"/>
    <w:rsid w:val="00ED5592"/>
    <w:rsid w:val="00EF614D"/>
    <w:rsid w:val="00F142ED"/>
    <w:rsid w:val="00F25F7D"/>
    <w:rsid w:val="00F33A4D"/>
    <w:rsid w:val="00F73C91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8D992"/>
  <w15:docId w15:val="{538162EF-6D89-4DB3-9FF2-176358A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4572D-E06E-42AF-A16D-559C213F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Šimková Kristína</cp:lastModifiedBy>
  <cp:revision>6</cp:revision>
  <cp:lastPrinted>2017-05-31T13:48:00Z</cp:lastPrinted>
  <dcterms:created xsi:type="dcterms:W3CDTF">2017-05-31T09:54:00Z</dcterms:created>
  <dcterms:modified xsi:type="dcterms:W3CDTF">2017-05-31T13:50:00Z</dcterms:modified>
</cp:coreProperties>
</file>